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32" w:type="dxa"/>
        <w:tblLayout w:type="fixed"/>
        <w:tblLook w:val="04A0" w:firstRow="1" w:lastRow="0" w:firstColumn="1" w:lastColumn="0" w:noHBand="0" w:noVBand="1"/>
      </w:tblPr>
      <w:tblGrid>
        <w:gridCol w:w="334"/>
        <w:gridCol w:w="338"/>
        <w:gridCol w:w="340"/>
        <w:gridCol w:w="340"/>
        <w:gridCol w:w="340"/>
        <w:gridCol w:w="340"/>
        <w:gridCol w:w="203"/>
        <w:gridCol w:w="140"/>
        <w:gridCol w:w="328"/>
        <w:gridCol w:w="12"/>
        <w:gridCol w:w="277"/>
        <w:gridCol w:w="697"/>
        <w:gridCol w:w="154"/>
        <w:gridCol w:w="90"/>
        <w:gridCol w:w="273"/>
        <w:gridCol w:w="6"/>
        <w:gridCol w:w="429"/>
        <w:gridCol w:w="144"/>
        <w:gridCol w:w="620"/>
        <w:gridCol w:w="21"/>
        <w:gridCol w:w="209"/>
        <w:gridCol w:w="10"/>
        <w:gridCol w:w="1474"/>
        <w:gridCol w:w="238"/>
        <w:gridCol w:w="2820"/>
        <w:gridCol w:w="704"/>
        <w:gridCol w:w="51"/>
      </w:tblGrid>
      <w:tr w:rsidR="00F9085A" w14:paraId="79F526E7" w14:textId="77777777" w:rsidTr="004F1977">
        <w:trPr>
          <w:gridAfter w:val="1"/>
          <w:wAfter w:w="51" w:type="dxa"/>
          <w:trHeight w:val="1531"/>
        </w:trPr>
        <w:tc>
          <w:tcPr>
            <w:tcW w:w="29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A391E0" w14:textId="50FA954C" w:rsidR="00F9085A" w:rsidRDefault="003F6B52" w:rsidP="004B683A">
            <w:pPr>
              <w:ind w:left="-284"/>
            </w:pPr>
            <w:r>
              <w:rPr>
                <w:b/>
              </w:rPr>
              <w:t>g</w:t>
            </w:r>
            <w:sdt>
              <w:sdtPr>
                <w:id w:val="1312987549"/>
                <w:lock w:val="sdtContentLocked"/>
                <w:picture/>
              </w:sdtPr>
              <w:sdtEndPr/>
              <w:sdtContent>
                <w:r w:rsidR="00F9085A">
                  <w:rPr>
                    <w:noProof/>
                    <w:lang w:eastAsia="fr-CA"/>
                  </w:rPr>
                  <w:drawing>
                    <wp:inline distT="0" distB="0" distL="0" distR="0" wp14:anchorId="4F8AA226" wp14:editId="147B7EAC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24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1FF885" w14:textId="77777777" w:rsidR="00F9085A" w:rsidRDefault="00726C48" w:rsidP="008D7766">
            <w:pPr>
              <w:jc w:val="center"/>
            </w:pPr>
            <w:sdt>
              <w:sdtPr>
                <w:rPr>
                  <w:rFonts w:cstheme="minorHAnsi"/>
                  <w:color w:val="A6A6A6" w:themeColor="background1" w:themeShade="A6"/>
                  <w:sz w:val="16"/>
                  <w:szCs w:val="16"/>
                </w:rPr>
                <w:id w:val="-1854328386"/>
                <w:temporary/>
                <w:showingPlcHdr/>
              </w:sdtPr>
              <w:sdtEndPr/>
              <w:sdtContent>
                <w:r w:rsidR="00F9085A" w:rsidRPr="00033A23">
                  <w:rPr>
                    <w:rStyle w:val="Textedelespacerserv"/>
                    <w:rFonts w:eastAsia="Calibri"/>
                    <w:color w:val="A6A6A6" w:themeColor="background1" w:themeShade="A6"/>
                    <w:sz w:val="18"/>
                  </w:rPr>
                  <w:t>Code à barres</w:t>
                </w:r>
              </w:sdtContent>
            </w:sdt>
          </w:p>
        </w:tc>
        <w:tc>
          <w:tcPr>
            <w:tcW w:w="240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0F8DDE5C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36" w:type="dxa"/>
            <w:gridSpan w:val="4"/>
            <w:vMerge w:val="restart"/>
            <w:tcBorders>
              <w:top w:val="nil"/>
              <w:right w:val="nil"/>
            </w:tcBorders>
          </w:tcPr>
          <w:p w14:paraId="5098334E" w14:textId="77777777" w:rsidR="00F9085A" w:rsidRDefault="00F9085A"/>
        </w:tc>
      </w:tr>
      <w:tr w:rsidR="00F9085A" w14:paraId="41A46872" w14:textId="77777777" w:rsidTr="004F1977">
        <w:trPr>
          <w:gridAfter w:val="1"/>
          <w:wAfter w:w="51" w:type="dxa"/>
          <w:trHeight w:val="576"/>
        </w:trPr>
        <w:tc>
          <w:tcPr>
            <w:tcW w:w="5405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25784" w14:textId="77777777" w:rsidR="00F9085A" w:rsidRPr="004F172C" w:rsidRDefault="00726C48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ascii="Franklin Gothic Book" w:hAnsi="Franklin Gothic Book" w:cs="Calibri"/>
              </w:rPr>
            </w:pPr>
            <w:sdt>
              <w:sdtPr>
                <w:rPr>
                  <w:rFonts w:ascii="Franklin Gothic Book" w:eastAsia="Calibri" w:hAnsi="Franklin Gothic Book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ascii="Franklin Gothic Book" w:eastAsia="Calibri" w:hAnsi="Franklin Gothic Book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ascii="Franklin Gothic Book" w:eastAsia="Calibri" w:hAnsi="Franklin Gothic Book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2443680" w14:textId="77777777" w:rsidR="00F9085A" w:rsidRDefault="00F9085A"/>
        </w:tc>
        <w:tc>
          <w:tcPr>
            <w:tcW w:w="5236" w:type="dxa"/>
            <w:gridSpan w:val="4"/>
            <w:vMerge/>
            <w:tcBorders>
              <w:bottom w:val="single" w:sz="4" w:space="0" w:color="auto"/>
              <w:right w:val="nil"/>
            </w:tcBorders>
          </w:tcPr>
          <w:p w14:paraId="2DEB9448" w14:textId="77777777" w:rsidR="00F9085A" w:rsidRDefault="00F9085A"/>
        </w:tc>
      </w:tr>
      <w:tr w:rsidR="00F9085A" w:rsidRPr="007E60A7" w14:paraId="7FA71184" w14:textId="77777777" w:rsidTr="004F1977">
        <w:trPr>
          <w:gridAfter w:val="1"/>
          <w:wAfter w:w="51" w:type="dxa"/>
        </w:trPr>
        <w:tc>
          <w:tcPr>
            <w:tcW w:w="5405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7B288" w14:textId="77777777"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ascii="Franklin Gothic Book" w:eastAsia="Calibri" w:hAnsi="Franklin Gothic Book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14:paraId="6898F26E" w14:textId="0A251C5E" w:rsidR="00F9085A" w:rsidRPr="000341E3" w:rsidRDefault="00CF3930" w:rsidP="00630AE7">
                <w:pPr>
                  <w:spacing w:before="80"/>
                  <w:jc w:val="center"/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</w:pPr>
                <w:r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chirurgie orthopédique</w:t>
                </w:r>
                <w:r w:rsidR="007E62C7"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 xml:space="preserve"> -  </w:t>
                </w:r>
                <w:r w:rsidR="00C13468"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post</w:t>
                </w:r>
                <w:r w:rsidR="00A4044B">
                  <w:rPr>
                    <w:rFonts w:ascii="Franklin Gothic Book" w:eastAsia="Calibri" w:hAnsi="Franklin Gothic Book" w:cs="Times New Roman"/>
                    <w:caps/>
                    <w:sz w:val="24"/>
                    <w:szCs w:val="22"/>
                  </w:rPr>
                  <w:t>opératoire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4E995CCC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5236" w:type="dxa"/>
            <w:gridSpan w:val="4"/>
            <w:vMerge/>
            <w:tcBorders>
              <w:bottom w:val="single" w:sz="4" w:space="0" w:color="auto"/>
              <w:right w:val="nil"/>
            </w:tcBorders>
          </w:tcPr>
          <w:p w14:paraId="6C89DB18" w14:textId="77777777" w:rsidR="00F9085A" w:rsidRPr="007E60A7" w:rsidRDefault="00F9085A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5C732E" w:rsidRPr="007E60A7" w14:paraId="09069675" w14:textId="77777777" w:rsidTr="004F1977">
        <w:tc>
          <w:tcPr>
            <w:tcW w:w="3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57E113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  <w:r w:rsidRPr="00F9085A">
              <w:rPr>
                <w:rFonts w:ascii="Franklin Gothic Book" w:hAnsi="Franklin Gothic Book" w:cs="Times New Roman"/>
                <w:szCs w:val="24"/>
              </w:rPr>
              <w:t>Allergie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</w:rPr>
              <w:t xml:space="preserve"> médicamenteuse</w:t>
            </w:r>
            <w:r>
              <w:rPr>
                <w:rFonts w:ascii="Franklin Gothic Book" w:hAnsi="Franklin Gothic Book" w:cs="Times New Roman"/>
                <w:szCs w:val="24"/>
              </w:rPr>
              <w:t>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>
              <w:rPr>
                <w:rFonts w:ascii="Franklin Gothic Book" w:hAnsi="Franklin Gothic Book" w:cs="Times New Roman"/>
                <w:szCs w:val="24"/>
              </w:rPr>
              <w:t>/i</w:t>
            </w:r>
            <w:r w:rsidRPr="00F9085A">
              <w:rPr>
                <w:rFonts w:ascii="Franklin Gothic Book" w:hAnsi="Franklin Gothic Book" w:cs="Times New Roman"/>
                <w:szCs w:val="24"/>
              </w:rPr>
              <w:t>ntolérances</w:t>
            </w:r>
            <w:r w:rsidRPr="00F9085A">
              <w:rPr>
                <w:rFonts w:ascii="Franklin Gothic Book" w:hAnsi="Franklin Gothic Book" w:cs="Times New Roman"/>
                <w:szCs w:val="24"/>
                <w:vertAlign w:val="superscript"/>
              </w:rPr>
              <w:t>1</w:t>
            </w:r>
            <w:r w:rsidRPr="00F9085A">
              <w:rPr>
                <w:rFonts w:ascii="Franklin Gothic Book" w:hAnsi="Franklin Gothic Book" w:cs="Times New Roman"/>
                <w:szCs w:val="24"/>
              </w:rPr>
              <w:t> :</w:t>
            </w:r>
          </w:p>
        </w:tc>
        <w:tc>
          <w:tcPr>
            <w:tcW w:w="708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273F1" w14:textId="77777777" w:rsidR="005C732E" w:rsidRPr="00F9085A" w:rsidRDefault="005C732E" w:rsidP="005C732E">
            <w:pPr>
              <w:spacing w:before="120"/>
              <w:ind w:right="-146"/>
              <w:rPr>
                <w:rFonts w:ascii="Franklin Gothic Book" w:hAnsi="Franklin Gothic Book" w:cs="Times New Roman"/>
                <w:szCs w:val="24"/>
              </w:rPr>
            </w:pPr>
          </w:p>
        </w:tc>
      </w:tr>
      <w:tr w:rsidR="00F9085A" w:rsidRPr="007E60A7" w14:paraId="0696177C" w14:textId="77777777" w:rsidTr="004F1977">
        <w:trPr>
          <w:gridBefore w:val="19"/>
          <w:gridAfter w:val="1"/>
          <w:wBefore w:w="5405" w:type="dxa"/>
          <w:wAfter w:w="51" w:type="dxa"/>
          <w:trHeight w:val="58"/>
        </w:trPr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6B8EE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  <w:tc>
          <w:tcPr>
            <w:tcW w:w="5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165AA" w14:textId="77777777" w:rsidR="00F9085A" w:rsidRPr="007E60A7" w:rsidRDefault="00F9085A">
            <w:pPr>
              <w:rPr>
                <w:rFonts w:ascii="Franklin Gothic Book" w:hAnsi="Franklin Gothic Book" w:cs="Times New Roman"/>
                <w:sz w:val="8"/>
                <w:szCs w:val="8"/>
              </w:rPr>
            </w:pPr>
          </w:p>
        </w:tc>
      </w:tr>
      <w:tr w:rsidR="00F9085A" w:rsidRPr="006F2376" w14:paraId="2C1FF21D" w14:textId="77777777" w:rsidTr="004F1977">
        <w:trPr>
          <w:gridAfter w:val="6"/>
          <w:wAfter w:w="5297" w:type="dxa"/>
        </w:trPr>
        <w:tc>
          <w:tcPr>
            <w:tcW w:w="1352" w:type="dxa"/>
            <w:gridSpan w:val="4"/>
            <w:tcBorders>
              <w:top w:val="nil"/>
              <w:bottom w:val="nil"/>
            </w:tcBorders>
            <w:vAlign w:val="center"/>
          </w:tcPr>
          <w:p w14:paraId="470F92AA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3B7A5A73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3" w:type="dxa"/>
            <w:gridSpan w:val="4"/>
            <w:tcBorders>
              <w:top w:val="nil"/>
              <w:bottom w:val="nil"/>
            </w:tcBorders>
            <w:vAlign w:val="center"/>
          </w:tcPr>
          <w:p w14:paraId="5FECCDAF" w14:textId="77777777" w:rsidR="00F9085A" w:rsidRPr="006F2376" w:rsidRDefault="00F9085A" w:rsidP="006F2376">
            <w:pPr>
              <w:spacing w:before="20"/>
              <w:jc w:val="center"/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</w:pPr>
            <w:r w:rsidRPr="006F2376">
              <w:rPr>
                <w:rFonts w:ascii="Franklin Gothic Book" w:hAnsi="Franklin Gothic Book"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14:paraId="1A9B9F99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F466F12" w14:textId="77777777" w:rsidR="00F9085A" w:rsidRPr="006F2376" w:rsidRDefault="00F9085A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866B4C" w:rsidRPr="007E60A7" w14:paraId="65E7391E" w14:textId="77777777" w:rsidTr="004F1977">
        <w:trPr>
          <w:gridAfter w:val="2"/>
          <w:wAfter w:w="755" w:type="dxa"/>
          <w:trHeight w:val="170"/>
        </w:trPr>
        <w:tc>
          <w:tcPr>
            <w:tcW w:w="334" w:type="dxa"/>
            <w:tcBorders>
              <w:top w:val="nil"/>
              <w:bottom w:val="single" w:sz="4" w:space="0" w:color="auto"/>
            </w:tcBorders>
          </w:tcPr>
          <w:p w14:paraId="6097FD94" w14:textId="77777777" w:rsidR="00866B4C" w:rsidRPr="007E60A7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41E7F5B3" w14:textId="77777777" w:rsidR="00866B4C" w:rsidRPr="007E60A7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7AC9B32F" w14:textId="77777777" w:rsidR="00866B4C" w:rsidRPr="007E60A7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26EC0624" w14:textId="77777777" w:rsidR="00866B4C" w:rsidRPr="007E60A7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47B4547E" w14:textId="77777777" w:rsidR="00866B4C" w:rsidRPr="00E84B68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C1A2F33" w14:textId="77777777" w:rsidR="00866B4C" w:rsidRPr="00E84B68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3" w:type="dxa"/>
            <w:gridSpan w:val="2"/>
            <w:tcBorders>
              <w:top w:val="nil"/>
              <w:bottom w:val="single" w:sz="4" w:space="0" w:color="auto"/>
            </w:tcBorders>
          </w:tcPr>
          <w:p w14:paraId="4391B808" w14:textId="77777777" w:rsidR="00866B4C" w:rsidRPr="00E84B68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484DD22A" w14:textId="77777777" w:rsidR="00866B4C" w:rsidRPr="00E84B68" w:rsidRDefault="00866B4C">
            <w:pPr>
              <w:rPr>
                <w:rFonts w:ascii="Franklin Gothic Book" w:hAnsi="Franklin Gothic Book" w:cs="Times New Roman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C846521" w14:textId="77777777" w:rsidR="00866B4C" w:rsidRPr="007E60A7" w:rsidRDefault="00866B4C" w:rsidP="00235296">
            <w:pPr>
              <w:jc w:val="center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E60A7">
              <w:rPr>
                <w:rFonts w:ascii="Franklin Gothic Book" w:hAnsi="Franklin Gothic Book" w:cs="Times New Roman"/>
                <w:sz w:val="24"/>
                <w:szCs w:val="24"/>
              </w:rPr>
              <w:t>h</w:t>
            </w:r>
          </w:p>
        </w:tc>
        <w:tc>
          <w:tcPr>
            <w:tcW w:w="59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E2894F5" w14:textId="2E378044" w:rsidR="00866B4C" w:rsidRPr="00866B4C" w:rsidRDefault="00866B4C" w:rsidP="00AB2BA1">
            <w:pPr>
              <w:tabs>
                <w:tab w:val="left" w:pos="2031"/>
                <w:tab w:val="left" w:pos="4014"/>
                <w:tab w:val="left" w:pos="5433"/>
              </w:tabs>
              <w:ind w:left="756" w:right="-34"/>
              <w:jc w:val="left"/>
              <w:rPr>
                <w:rFonts w:ascii="Franklin Gothic Book" w:hAnsi="Franklin Gothic Book" w:cs="Times New Roman"/>
              </w:rPr>
            </w:pPr>
            <w:r w:rsidRPr="00866B4C">
              <w:rPr>
                <w:rFonts w:ascii="Franklin Gothic Book" w:hAnsi="Franklin Gothic Book" w:cs="Times New Roman"/>
              </w:rPr>
              <w:t>Poids</w:t>
            </w:r>
            <w:r w:rsidRPr="007519E5">
              <w:rPr>
                <w:rFonts w:ascii="Franklin Gothic Book" w:hAnsi="Franklin Gothic Book" w:cs="Times New Roman"/>
                <w:b/>
                <w:vertAlign w:val="superscript"/>
              </w:rPr>
              <w:t>1</w:t>
            </w:r>
            <w:r w:rsidRPr="00866B4C">
              <w:rPr>
                <w:rFonts w:ascii="Franklin Gothic Book" w:hAnsi="Franklin Gothic Book" w:cs="Times New Roman"/>
                <w:vertAlign w:val="superscript"/>
              </w:rPr>
              <w:t> </w:t>
            </w:r>
            <w:r w:rsidRPr="00866B4C">
              <w:rPr>
                <w:rFonts w:ascii="Franklin Gothic Book" w:hAnsi="Franklin Gothic Book" w:cs="Times New Roman"/>
              </w:rPr>
              <w:t xml:space="preserve">: </w:t>
            </w:r>
            <w:r w:rsidRPr="00866B4C">
              <w:rPr>
                <w:rFonts w:ascii="Franklin Gothic Book" w:hAnsi="Franklin Gothic Book" w:cs="Times New Roman"/>
                <w:u w:val="single"/>
              </w:rPr>
              <w:tab/>
            </w:r>
            <w:r w:rsidRPr="00866B4C">
              <w:rPr>
                <w:rFonts w:ascii="Franklin Gothic Book" w:hAnsi="Franklin Gothic Book" w:cs="Times New Roman"/>
              </w:rPr>
              <w:t xml:space="preserve"> kg</w:t>
            </w:r>
            <w:r>
              <w:rPr>
                <w:rFonts w:ascii="Franklin Gothic Book" w:hAnsi="Franklin Gothic Book" w:cs="Times New Roman"/>
              </w:rPr>
              <w:t xml:space="preserve">  </w:t>
            </w:r>
            <w:r w:rsidR="00D72694">
              <w:rPr>
                <w:rFonts w:ascii="Franklin Gothic Book" w:hAnsi="Franklin Gothic Book" w:cs="Times New Roman"/>
              </w:rPr>
              <w:t xml:space="preserve"> </w:t>
            </w:r>
            <w:r w:rsidR="00AB2BA1">
              <w:rPr>
                <w:rFonts w:ascii="Franklin Gothic Book" w:hAnsi="Franklin Gothic Book" w:cs="Times New Roman"/>
              </w:rPr>
              <w:t xml:space="preserve">  </w:t>
            </w:r>
            <w:r>
              <w:rPr>
                <w:rFonts w:ascii="Franklin Gothic Book" w:hAnsi="Franklin Gothic Book" w:cs="Times New Roman"/>
              </w:rPr>
              <w:t xml:space="preserve"> </w:t>
            </w:r>
            <w:r w:rsidRPr="00866B4C">
              <w:rPr>
                <w:rFonts w:ascii="Franklin Gothic Book" w:hAnsi="Franklin Gothic Book" w:cs="Times New Roman"/>
              </w:rPr>
              <w:t>Taille</w:t>
            </w:r>
            <w:r w:rsidRPr="00866B4C">
              <w:rPr>
                <w:rFonts w:ascii="Franklin Gothic Book" w:hAnsi="Franklin Gothic Book" w:cs="Times New Roman"/>
                <w:vertAlign w:val="superscript"/>
              </w:rPr>
              <w:t>1 </w:t>
            </w:r>
            <w:r w:rsidRPr="00866B4C">
              <w:rPr>
                <w:rFonts w:ascii="Franklin Gothic Book" w:hAnsi="Franklin Gothic Book" w:cs="Times New Roman"/>
              </w:rPr>
              <w:t xml:space="preserve">: </w:t>
            </w:r>
            <w:r w:rsidRPr="00866B4C">
              <w:rPr>
                <w:rFonts w:ascii="Franklin Gothic Book" w:hAnsi="Franklin Gothic Book" w:cs="Times New Roman"/>
                <w:u w:val="single"/>
              </w:rPr>
              <w:tab/>
            </w:r>
            <w:r w:rsidRPr="00866B4C">
              <w:rPr>
                <w:rFonts w:ascii="Franklin Gothic Book" w:hAnsi="Franklin Gothic Book" w:cs="Times New Roman"/>
              </w:rPr>
              <w:t xml:space="preserve"> cm</w:t>
            </w:r>
            <w:r>
              <w:rPr>
                <w:rFonts w:ascii="Franklin Gothic Book" w:hAnsi="Franklin Gothic Book" w:cs="Times New Roman"/>
              </w:rPr>
              <w:t xml:space="preserve"> </w:t>
            </w:r>
          </w:p>
        </w:tc>
      </w:tr>
      <w:tr w:rsidR="00900571" w:rsidRPr="007E60A7" w14:paraId="17DF1463" w14:textId="77777777" w:rsidTr="004F1977">
        <w:trPr>
          <w:gridAfter w:val="1"/>
          <w:wAfter w:w="51" w:type="dxa"/>
        </w:trPr>
        <w:tc>
          <w:tcPr>
            <w:tcW w:w="2703" w:type="dxa"/>
            <w:gridSpan w:val="9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728723FD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3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457C96EC" w14:textId="77777777" w:rsidR="00900571" w:rsidRPr="006F2376" w:rsidRDefault="00900571" w:rsidP="0026454D">
            <w:pPr>
              <w:jc w:val="center"/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ascii="Franklin Gothic Book" w:hAnsi="Franklin Gothic Book"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75" w:type="dxa"/>
            <w:gridSpan w:val="11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57B6B8DE" w14:textId="77777777" w:rsidR="00900571" w:rsidRPr="006F2376" w:rsidRDefault="00900571">
            <w:pPr>
              <w:rPr>
                <w:rFonts w:ascii="Franklin Gothic Book" w:hAnsi="Franklin Gothic Book" w:cs="Times New Roman"/>
                <w:sz w:val="12"/>
                <w:szCs w:val="24"/>
              </w:rPr>
            </w:pPr>
          </w:p>
        </w:tc>
      </w:tr>
      <w:tr w:rsidR="00A4044B" w:rsidRPr="000A76E9" w14:paraId="67E06864" w14:textId="77777777" w:rsidTr="008C5FD3">
        <w:trPr>
          <w:gridAfter w:val="1"/>
          <w:wAfter w:w="51" w:type="dxa"/>
          <w:trHeight w:val="251"/>
        </w:trPr>
        <w:tc>
          <w:tcPr>
            <w:tcW w:w="10881" w:type="dxa"/>
            <w:gridSpan w:val="26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641DD77B" w14:textId="72B3DAD7" w:rsidR="00A4044B" w:rsidRPr="000A76E9" w:rsidRDefault="00A4044B" w:rsidP="00A42A7D">
            <w:pPr>
              <w:tabs>
                <w:tab w:val="left" w:pos="2835"/>
                <w:tab w:val="left" w:pos="5954"/>
                <w:tab w:val="left" w:pos="10632"/>
              </w:tabs>
              <w:spacing w:before="20" w:after="20"/>
              <w:jc w:val="left"/>
              <w:rPr>
                <w:rFonts w:ascii="Franklin Gothic Book" w:hAnsi="Franklin Gothic Book" w:cs="Times New Roman"/>
                <w:b/>
                <w:spacing w:val="-10"/>
                <w:sz w:val="18"/>
                <w:szCs w:val="18"/>
              </w:rPr>
            </w:pP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bookmarkEnd w:id="1"/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="001E4AD7"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t>PTH</w:t>
            </w:r>
            <w:r w:rsidR="001E4AD7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="001E4AD7" w:rsidRPr="006C2796">
              <w:rPr>
                <w:rFonts w:ascii="Franklin Gothic Book" w:eastAsia="MS Gothic" w:hAnsi="Franklin Gothic Book" w:cs="Calibri"/>
                <w:sz w:val="18"/>
                <w:szCs w:val="18"/>
              </w:rPr>
              <w:t>(prothèse totale de hanche)</w:t>
            </w:r>
            <w:r w:rsidR="001E4AD7">
              <w:rPr>
                <w:rFonts w:ascii="Franklin Gothic Book" w:eastAsia="MS Gothic" w:hAnsi="Franklin Gothic Book" w:cs="Calibri"/>
                <w:sz w:val="18"/>
                <w:szCs w:val="18"/>
              </w:rPr>
              <w:tab/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="001E4AD7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PTG/PUG</w:t>
            </w:r>
            <w:r w:rsidR="001E4AD7" w:rsidRPr="006C2796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(prothèse totale/unilatérale du genou)</w:t>
            </w:r>
            <w:r w:rsidR="001E4AD7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 </w:t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Autres : </w:t>
            </w:r>
            <w:r w:rsidRPr="000A76E9">
              <w:rPr>
                <w:rFonts w:ascii="Franklin Gothic Book" w:eastAsia="MS Gothic" w:hAnsi="Franklin Gothic Book" w:cs="Calibri"/>
                <w:sz w:val="18"/>
                <w:szCs w:val="18"/>
                <w:u w:val="single"/>
              </w:rPr>
              <w:tab/>
            </w:r>
          </w:p>
        </w:tc>
      </w:tr>
      <w:tr w:rsidR="00FB3E27" w:rsidRPr="007E60A7" w14:paraId="51223A65" w14:textId="77777777" w:rsidTr="004F1977">
        <w:trPr>
          <w:gridAfter w:val="1"/>
          <w:wAfter w:w="51" w:type="dxa"/>
          <w:trHeight w:val="227"/>
        </w:trPr>
        <w:tc>
          <w:tcPr>
            <w:tcW w:w="4785" w:type="dxa"/>
            <w:gridSpan w:val="1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14:paraId="2711B4F2" w14:textId="77777777" w:rsidR="00FB3E27" w:rsidRPr="002D65BF" w:rsidRDefault="00FB3E27" w:rsidP="00040289">
            <w:pPr>
              <w:spacing w:before="20"/>
              <w:jc w:val="left"/>
              <w:rPr>
                <w:rFonts w:ascii="Franklin Gothic Demi" w:hAnsi="Franklin Gothic Demi" w:cs="Times New Roman"/>
                <w:spacing w:val="20"/>
              </w:rPr>
            </w:pPr>
            <w:r w:rsidRPr="000F4035"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>Soluté</w:t>
            </w:r>
          </w:p>
        </w:tc>
        <w:tc>
          <w:tcPr>
            <w:tcW w:w="6096" w:type="dxa"/>
            <w:gridSpan w:val="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F79646" w:themeColor="accent6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14:paraId="6D5781FA" w14:textId="646DDA0F" w:rsidR="00FB3E27" w:rsidRPr="002E5F3C" w:rsidRDefault="00D125A2" w:rsidP="00040289">
            <w:pPr>
              <w:spacing w:before="20"/>
              <w:jc w:val="left"/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</w:pPr>
            <w:r w:rsidRPr="000F4035"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>Analgésie</w:t>
            </w:r>
          </w:p>
        </w:tc>
      </w:tr>
      <w:tr w:rsidR="000153BC" w:rsidRPr="006E6187" w14:paraId="583661EF" w14:textId="77777777" w:rsidTr="000153BC">
        <w:trPr>
          <w:gridAfter w:val="1"/>
          <w:wAfter w:w="51" w:type="dxa"/>
          <w:cantSplit/>
          <w:trHeight w:val="1066"/>
        </w:trPr>
        <w:tc>
          <w:tcPr>
            <w:tcW w:w="2235" w:type="dxa"/>
            <w:gridSpan w:val="7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dotted" w:sz="4" w:space="0" w:color="FABF8F" w:themeColor="accent6" w:themeTint="99"/>
              <w:right w:val="nil"/>
            </w:tcBorders>
            <w:shd w:val="clear" w:color="auto" w:fill="auto"/>
          </w:tcPr>
          <w:p w14:paraId="4A786C54" w14:textId="1A8DEA79" w:rsidR="000153BC" w:rsidRDefault="00726C48" w:rsidP="00A42A7D">
            <w:pPr>
              <w:spacing w:before="60" w:line="360" w:lineRule="auto"/>
              <w:jc w:val="left"/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</w:pP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26C48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="000153BC"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Lactate Ringer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IV</w:t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</w:p>
          <w:p w14:paraId="08E0BC51" w14:textId="77777777" w:rsidR="000153BC" w:rsidRDefault="000153BC" w:rsidP="008C5FD3">
            <w:pPr>
              <w:spacing w:before="20" w:line="360" w:lineRule="auto"/>
              <w:jc w:val="left"/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</w:pP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proofErr w:type="spellStart"/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NaCl</w:t>
            </w:r>
            <w:proofErr w:type="spellEnd"/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 0,9 % IV   </w:t>
            </w:r>
          </w:p>
          <w:p w14:paraId="016B36FD" w14:textId="3E6E0B60" w:rsidR="000153BC" w:rsidRPr="000153BC" w:rsidRDefault="000153BC" w:rsidP="006E5FB9">
            <w:pPr>
              <w:spacing w:before="20"/>
              <w:jc w:val="left"/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</w:pP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 </w:t>
            </w:r>
            <w:r w:rsidR="00726C48"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D5 % </w:t>
            </w:r>
            <w:proofErr w:type="spellStart"/>
            <w:r w:rsidR="00726C48"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NaCl</w:t>
            </w:r>
            <w:proofErr w:type="spellEnd"/>
            <w:r w:rsidR="00726C48"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> 0,</w: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9 </w:t>
            </w:r>
            <w:r w:rsidR="00726C48" w:rsidRPr="008C5FD3">
              <w:rPr>
                <w:rFonts w:ascii="Franklin Gothic Book" w:eastAsia="MS Gothic" w:hAnsi="Franklin Gothic Book" w:cs="Calibri"/>
                <w:sz w:val="18"/>
                <w:szCs w:val="18"/>
                <w:lang w:val="en-CA"/>
              </w:rPr>
              <w:t xml:space="preserve">% IV  </w:t>
            </w:r>
          </w:p>
        </w:tc>
        <w:tc>
          <w:tcPr>
            <w:tcW w:w="2550" w:type="dxa"/>
            <w:gridSpan w:val="11"/>
            <w:tcBorders>
              <w:top w:val="single" w:sz="4" w:space="0" w:color="E36C0A" w:themeColor="accent6" w:themeShade="BF"/>
              <w:left w:val="nil"/>
              <w:bottom w:val="dotted" w:sz="4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531D6911" w14:textId="77777777" w:rsidR="000153BC" w:rsidRPr="006E5FB9" w:rsidRDefault="000153BC" w:rsidP="00B614A8">
            <w:pPr>
              <w:spacing w:before="2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6E5FB9">
              <w:rPr>
                <w:rFonts w:ascii="Franklin Gothic Book" w:eastAsia="MS Gothic" w:hAnsi="Franklin Gothic Book" w:cs="Calibri"/>
                <w:sz w:val="18"/>
                <w:szCs w:val="18"/>
              </w:rPr>
              <w:t>Autre : __________</w:t>
            </w:r>
          </w:p>
          <w:p w14:paraId="01CA5A7D" w14:textId="2A54A34B" w:rsidR="000153BC" w:rsidRPr="006E5FB9" w:rsidRDefault="000153BC" w:rsidP="00B614A8">
            <w:pPr>
              <w:spacing w:before="2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6E5FB9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  </w:t>
            </w:r>
          </w:p>
          <w:p w14:paraId="09292729" w14:textId="59F1AB97" w:rsidR="000153BC" w:rsidRPr="006E5FB9" w:rsidRDefault="000153BC" w:rsidP="006E5FB9">
            <w:pPr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AC7518">
              <w:rPr>
                <w:rFonts w:ascii="Franklin Gothic Book" w:eastAsia="MS Gothic" w:hAnsi="Franklin Gothic Book" w:cs="Calibri"/>
                <w:b/>
                <w:szCs w:val="19"/>
              </w:rPr>
              <w:t>Débit à </w:t>
            </w:r>
            <w:r w:rsidRPr="00AC7518">
              <w:rPr>
                <w:rFonts w:ascii="Franklin Gothic Book" w:eastAsia="MS Gothic" w:hAnsi="Franklin Gothic Book" w:cs="Calibri"/>
                <w:b/>
                <w:sz w:val="19"/>
                <w:szCs w:val="19"/>
              </w:rPr>
              <w:t>:</w:t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  <w:u w:val="single"/>
              </w:rPr>
              <w:tab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proofErr w:type="spellStart"/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t>mL</w:t>
            </w:r>
            <w:proofErr w:type="spellEnd"/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t>/heure</w:t>
            </w:r>
          </w:p>
        </w:tc>
        <w:tc>
          <w:tcPr>
            <w:tcW w:w="6096" w:type="dxa"/>
            <w:gridSpan w:val="8"/>
            <w:vMerge w:val="restart"/>
            <w:tcBorders>
              <w:top w:val="single" w:sz="4" w:space="0" w:color="F79646" w:themeColor="accent6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67154C26" w14:textId="77777777" w:rsidR="000153BC" w:rsidRDefault="000153BC" w:rsidP="00BF6A87">
            <w:pPr>
              <w:spacing w:before="60" w:line="360" w:lineRule="auto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Poursuivre les opioïdes longue action, s’il y a lieu</w:t>
            </w:r>
          </w:p>
          <w:p w14:paraId="3717344F" w14:textId="520C60B3" w:rsidR="000153BC" w:rsidRDefault="000153BC" w:rsidP="004F1977">
            <w:pPr>
              <w:widowControl w:val="0"/>
              <w:tabs>
                <w:tab w:val="left" w:pos="2124"/>
                <w:tab w:val="left" w:pos="2474"/>
              </w:tabs>
              <w:spacing w:before="20" w:line="360" w:lineRule="auto"/>
              <w:ind w:left="249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proofErr w:type="spellStart"/>
            <w:r w:rsidRPr="007E2DE3">
              <w:rPr>
                <w:rFonts w:ascii="Franklin Gothic Book" w:hAnsi="Franklin Gothic Book" w:cs="Arial"/>
                <w:sz w:val="18"/>
                <w:szCs w:val="18"/>
              </w:rPr>
              <w:t>Dexaméthasone</w:t>
            </w:r>
            <w:proofErr w:type="spellEnd"/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10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 mg IV X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1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à 8h15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le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lendemain de la chirurgie </w:t>
            </w:r>
          </w:p>
          <w:p w14:paraId="67A5A1A0" w14:textId="103E80C3" w:rsidR="000153BC" w:rsidRPr="00D125A2" w:rsidRDefault="000153BC" w:rsidP="004F1977">
            <w:pPr>
              <w:widowControl w:val="0"/>
              <w:tabs>
                <w:tab w:val="left" w:pos="2124"/>
                <w:tab w:val="left" w:pos="2474"/>
              </w:tabs>
              <w:spacing w:before="80" w:line="276" w:lineRule="auto"/>
              <w:ind w:left="249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Autre(s) : </w:t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u w:val="single"/>
                <w:lang w:val="fr-FR" w:eastAsia="fr-CA"/>
              </w:rPr>
              <w:tab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__________________________________</w:t>
            </w:r>
          </w:p>
        </w:tc>
      </w:tr>
      <w:tr w:rsidR="000153BC" w:rsidRPr="006E6187" w14:paraId="3998778A" w14:textId="77777777" w:rsidTr="000153BC">
        <w:trPr>
          <w:gridAfter w:val="1"/>
          <w:wAfter w:w="51" w:type="dxa"/>
          <w:cantSplit/>
          <w:trHeight w:val="190"/>
        </w:trPr>
        <w:tc>
          <w:tcPr>
            <w:tcW w:w="4785" w:type="dxa"/>
            <w:gridSpan w:val="18"/>
            <w:tcBorders>
              <w:top w:val="nil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26A47A31" w14:textId="4DD28739" w:rsidR="000153BC" w:rsidRPr="006E5FB9" w:rsidRDefault="000153BC" w:rsidP="000153BC">
            <w:pPr>
              <w:spacing w:before="20" w:after="2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Cesser </w:t>
            </w:r>
            <w:r w:rsidRPr="009F192E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soluté lorsque s’hydrate et s’alimente bien</w:t>
            </w:r>
          </w:p>
        </w:tc>
        <w:tc>
          <w:tcPr>
            <w:tcW w:w="6096" w:type="dxa"/>
            <w:gridSpan w:val="8"/>
            <w:vMerge/>
            <w:tcBorders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FFFFFF" w:themeFill="background1"/>
            <w:vAlign w:val="center"/>
          </w:tcPr>
          <w:p w14:paraId="0EF073D5" w14:textId="77777777" w:rsidR="000153BC" w:rsidRPr="007E5230" w:rsidRDefault="000153BC" w:rsidP="00BF6A87">
            <w:pPr>
              <w:spacing w:before="60" w:line="360" w:lineRule="auto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</w:p>
        </w:tc>
      </w:tr>
      <w:tr w:rsidR="008F5F46" w:rsidRPr="00375569" w14:paraId="41DBA783" w14:textId="77777777" w:rsidTr="004F1977">
        <w:trPr>
          <w:gridAfter w:val="1"/>
          <w:wAfter w:w="51" w:type="dxa"/>
          <w:trHeight w:val="227"/>
        </w:trPr>
        <w:tc>
          <w:tcPr>
            <w:tcW w:w="4785" w:type="dxa"/>
            <w:gridSpan w:val="1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14:paraId="2C4C57AD" w14:textId="1712EDD6" w:rsidR="008F5F46" w:rsidRPr="00A4044B" w:rsidRDefault="008F5F46" w:rsidP="00040289">
            <w:pPr>
              <w:spacing w:before="20"/>
              <w:jc w:val="left"/>
              <w:rPr>
                <w:rFonts w:ascii="Franklin Gothic Book" w:hAnsi="Franklin Gothic Book" w:cs="Times New Roman"/>
              </w:rPr>
            </w:pPr>
            <w:r w:rsidRPr="000F4035"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>Antibioprophylaxie</w:t>
            </w:r>
          </w:p>
        </w:tc>
        <w:tc>
          <w:tcPr>
            <w:tcW w:w="6096" w:type="dxa"/>
            <w:gridSpan w:val="8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8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14:paraId="07CC40B9" w14:textId="7B12E01D" w:rsidR="008F5F46" w:rsidRPr="00D125A2" w:rsidRDefault="00D125A2" w:rsidP="008F5F46">
            <w:pPr>
              <w:tabs>
                <w:tab w:val="left" w:pos="1487"/>
                <w:tab w:val="left" w:pos="5205"/>
              </w:tabs>
              <w:spacing w:before="20"/>
              <w:jc w:val="left"/>
              <w:rPr>
                <w:rFonts w:ascii="Franklin Gothic Book" w:hAnsi="Franklin Gothic Book" w:cs="Times New Roman"/>
                <w:b/>
                <w:sz w:val="19"/>
                <w:szCs w:val="19"/>
                <w:lang w:val="en-CA"/>
              </w:rPr>
            </w:pPr>
            <w:r w:rsidRPr="00D125A2">
              <w:rPr>
                <w:rFonts w:ascii="Franklin Gothic Book" w:eastAsia="MS Gothic" w:hAnsi="Franklin Gothic Book" w:cs="Calibri"/>
                <w:b/>
                <w:sz w:val="19"/>
                <w:szCs w:val="19"/>
              </w:rPr>
              <w:t>Autres</w:t>
            </w:r>
          </w:p>
        </w:tc>
      </w:tr>
      <w:tr w:rsidR="00D125A2" w:rsidRPr="00AE3280" w14:paraId="74B83E30" w14:textId="77777777" w:rsidTr="004F1977">
        <w:trPr>
          <w:gridAfter w:val="1"/>
          <w:wAfter w:w="51" w:type="dxa"/>
          <w:trHeight w:val="1168"/>
        </w:trPr>
        <w:tc>
          <w:tcPr>
            <w:tcW w:w="4785" w:type="dxa"/>
            <w:gridSpan w:val="18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22B6302C" w14:textId="20F137EE" w:rsidR="00D125A2" w:rsidRPr="00BC369E" w:rsidRDefault="00D125A2" w:rsidP="00A42A7D">
            <w:pPr>
              <w:spacing w:before="60"/>
              <w:ind w:left="238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proofErr w:type="spellStart"/>
            <w:r w:rsidRPr="00BC369E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Céfazoline</w:t>
            </w:r>
            <w:proofErr w:type="spellEnd"/>
            <w:r w:rsidRPr="00BC369E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BC369E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2 g IV q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8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h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X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3 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doses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 :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débuter 8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h post-dernière </w:t>
            </w:r>
            <w:r w:rsidRPr="00BC369E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dose</w:t>
            </w:r>
          </w:p>
          <w:p w14:paraId="7569C055" w14:textId="17688CE0" w:rsidR="00D125A2" w:rsidRDefault="00D125A2" w:rsidP="008F5F46">
            <w:pPr>
              <w:ind w:left="238" w:hanging="252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</w:pP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Céfazoline</w:t>
            </w:r>
            <w:proofErr w:type="spellEnd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2 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g IV q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6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h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X 4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doses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 :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débuter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6 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h post-dernière dose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(si IMC supérieur à 40 kg/m</w:t>
            </w:r>
            <w:r w:rsidRPr="00AC4F15">
              <w:rPr>
                <w:rFonts w:ascii="Franklin Gothic Book" w:eastAsia="Times New Roman" w:hAnsi="Franklin Gothic Book" w:cs="Arial"/>
                <w:sz w:val="18"/>
                <w:szCs w:val="18"/>
                <w:vertAlign w:val="superscript"/>
                <w:lang w:eastAsia="fr-CA"/>
              </w:rPr>
              <w:t>2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)</w:t>
            </w:r>
          </w:p>
          <w:p w14:paraId="4262CAD2" w14:textId="0B413EC4" w:rsidR="00D125A2" w:rsidRPr="001F7B38" w:rsidRDefault="00D125A2" w:rsidP="00BF6A87">
            <w:pPr>
              <w:tabs>
                <w:tab w:val="left" w:pos="5208"/>
              </w:tabs>
              <w:spacing w:before="120"/>
              <w:ind w:left="238" w:hanging="249"/>
              <w:jc w:val="left"/>
              <w:rPr>
                <w:rFonts w:ascii="Franklin Gothic Book" w:hAnsi="Franklin Gothic Book" w:cs="Times New Roman"/>
              </w:rPr>
            </w:pP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BC369E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r w:rsidRPr="001F7B3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Autre</w:t>
            </w:r>
            <w:r w:rsidR="00BF6A87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(s) : _______________________________________</w:t>
            </w:r>
          </w:p>
        </w:tc>
        <w:tc>
          <w:tcPr>
            <w:tcW w:w="6096" w:type="dxa"/>
            <w:gridSpan w:val="8"/>
            <w:tcBorders>
              <w:top w:val="single" w:sz="8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1CA1405D" w14:textId="77777777" w:rsidR="00D125A2" w:rsidRDefault="00D125A2" w:rsidP="00A42A7D">
            <w:pPr>
              <w:spacing w:before="60"/>
              <w:ind w:left="238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Dexlansoprazole</w:t>
            </w:r>
            <w:proofErr w:type="spellEnd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30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mg PO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DIE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si prise de </w:t>
            </w:r>
            <w:proofErr w:type="spellStart"/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célécoxib</w:t>
            </w:r>
            <w:proofErr w:type="spellEnd"/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ou d’autre AINS (excluant ASA)</w:t>
            </w:r>
          </w:p>
          <w:p w14:paraId="00707153" w14:textId="694490C4" w:rsidR="00D125A2" w:rsidRDefault="00D125A2" w:rsidP="00D125A2">
            <w:pPr>
              <w:pStyle w:val="Paragraphedeliste"/>
              <w:numPr>
                <w:ilvl w:val="0"/>
                <w:numId w:val="14"/>
              </w:numPr>
              <w:tabs>
                <w:tab w:val="left" w:pos="250"/>
              </w:tabs>
              <w:ind w:left="587"/>
              <w:jc w:val="left"/>
              <w:rPr>
                <w:rFonts w:ascii="Franklin Gothic Book" w:hAnsi="Franklin Gothic Book" w:cs="Times New Roman"/>
              </w:rPr>
            </w:pPr>
            <w:r w:rsidRPr="00D125A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Valide si l’usager ne prend pas déjà un IPP</w:t>
            </w:r>
            <w:r w:rsidRPr="00D125A2">
              <w:rPr>
                <w:rFonts w:ascii="Franklin Gothic Book" w:eastAsia="Times New Roman" w:hAnsi="Franklin Gothic Book" w:cs="Arial"/>
                <w:sz w:val="18"/>
                <w:szCs w:val="18"/>
                <w:vertAlign w:val="superscript"/>
                <w:lang w:val="fr-FR" w:eastAsia="fr-CA"/>
              </w:rPr>
              <w:t>2</w:t>
            </w:r>
          </w:p>
          <w:p w14:paraId="189798BD" w14:textId="491F09FA" w:rsidR="00D125A2" w:rsidRDefault="00D125A2" w:rsidP="00A42A7D">
            <w:pPr>
              <w:spacing w:before="20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="00593CAD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Mélatonine</w:t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3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 </w:t>
            </w:r>
            <w:r w:rsidRPr="007E523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mg PO au coucher si besoin</w:t>
            </w:r>
          </w:p>
          <w:p w14:paraId="0672AAEA" w14:textId="41423C39" w:rsidR="0052182B" w:rsidRPr="00D125A2" w:rsidRDefault="002055FE" w:rsidP="00A42A7D">
            <w:pPr>
              <w:spacing w:before="20"/>
              <w:ind w:left="269" w:hanging="269"/>
            </w:pP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7E2D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Les ordonnances faites à la CPC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vertAlign w:val="superscript"/>
                <w:lang w:val="fr-FR" w:eastAsia="fr-CA"/>
              </w:rPr>
              <w:t xml:space="preserve">3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par la médecine interne prévalent sur l’ordonnance faite sur le </w:t>
            </w:r>
            <w:r w:rsidR="00BF3834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profil pharmaceutique du patient (DSQ ou autre)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la journée de la chirurgie</w: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(excepté anticoagulants)</w:t>
            </w:r>
            <w:bookmarkStart w:id="2" w:name="_GoBack"/>
            <w:bookmarkEnd w:id="2"/>
          </w:p>
        </w:tc>
      </w:tr>
      <w:tr w:rsidR="00D125A2" w:rsidRPr="008F5F46" w14:paraId="7B293766" w14:textId="77777777" w:rsidTr="00492AEC">
        <w:trPr>
          <w:gridAfter w:val="1"/>
          <w:wAfter w:w="51" w:type="dxa"/>
          <w:trHeight w:val="207"/>
        </w:trPr>
        <w:tc>
          <w:tcPr>
            <w:tcW w:w="10881" w:type="dxa"/>
            <w:gridSpan w:val="2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  <w:vAlign w:val="center"/>
          </w:tcPr>
          <w:p w14:paraId="5B41821B" w14:textId="1F089B69" w:rsidR="00495B2C" w:rsidRPr="006E5FB9" w:rsidRDefault="00D125A2" w:rsidP="00B614A8">
            <w:pPr>
              <w:tabs>
                <w:tab w:val="left" w:pos="224"/>
                <w:tab w:val="left" w:pos="1803"/>
              </w:tabs>
              <w:spacing w:before="20" w:after="40"/>
              <w:jc w:val="left"/>
              <w:rPr>
                <w:rFonts w:ascii="Franklin Gothic Book" w:eastAsia="MS Gothic" w:hAnsi="Franklin Gothic Book" w:cs="Calibri"/>
                <w:sz w:val="16"/>
                <w:szCs w:val="16"/>
              </w:rPr>
            </w:pPr>
            <w:proofErr w:type="spellStart"/>
            <w:r w:rsidRPr="002E5F3C"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>Thromboprophylaxie</w:t>
            </w:r>
            <w:proofErr w:type="spellEnd"/>
            <w:r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 xml:space="preserve"> </w:t>
            </w:r>
            <w:r w:rsidRPr="00887F63">
              <w:rPr>
                <w:rFonts w:ascii="Franklin Gothic Book" w:eastAsia="MS Gothic" w:hAnsi="Franklin Gothic Book" w:cs="Calibri"/>
                <w:sz w:val="16"/>
                <w:szCs w:val="16"/>
              </w:rPr>
              <w:t>(voir contre-indications relatives et absolues au verso)</w:t>
            </w:r>
          </w:p>
        </w:tc>
      </w:tr>
      <w:tr w:rsidR="00BF3834" w:rsidRPr="008F5F46" w14:paraId="445E4ACD" w14:textId="77777777" w:rsidTr="0092070C">
        <w:trPr>
          <w:gridAfter w:val="1"/>
          <w:wAfter w:w="51" w:type="dxa"/>
          <w:trHeight w:val="206"/>
        </w:trPr>
        <w:tc>
          <w:tcPr>
            <w:tcW w:w="10881" w:type="dxa"/>
            <w:gridSpan w:val="2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7A2DA6A0" w14:textId="7DD22D07" w:rsidR="00BF3834" w:rsidRPr="000F63E3" w:rsidRDefault="000F63E3" w:rsidP="000F63E3">
            <w:pPr>
              <w:pStyle w:val="Paragraphedeliste"/>
              <w:numPr>
                <w:ilvl w:val="0"/>
                <w:numId w:val="14"/>
              </w:numPr>
              <w:tabs>
                <w:tab w:val="left" w:pos="3123"/>
                <w:tab w:val="left" w:pos="5205"/>
              </w:tabs>
              <w:spacing w:before="60" w:after="60"/>
              <w:jc w:val="center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0F63E3">
              <w:rPr>
                <w:rFonts w:ascii="Franklin Gothic Book" w:hAnsi="Franklin Gothic Book" w:cs="Times New Roman"/>
                <w:sz w:val="18"/>
                <w:szCs w:val="18"/>
              </w:rPr>
              <w:t>Débuter :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Ce jour à 22 h   OU   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Demain matin OU 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u w:val="single"/>
                <w:lang w:val="fr-FR" w:eastAsia="fr-CA"/>
              </w:rPr>
              <w:t xml:space="preserve">____ </w:t>
            </w:r>
            <w:r w:rsidRPr="000F63E3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h post retrait du drain</w:t>
            </w:r>
          </w:p>
        </w:tc>
      </w:tr>
      <w:tr w:rsidR="00ED7AD5" w:rsidRPr="007E60A7" w14:paraId="33D6E8F5" w14:textId="77777777" w:rsidTr="00207DF8">
        <w:trPr>
          <w:gridAfter w:val="1"/>
          <w:wAfter w:w="51" w:type="dxa"/>
          <w:trHeight w:val="889"/>
        </w:trPr>
        <w:tc>
          <w:tcPr>
            <w:tcW w:w="5426" w:type="dxa"/>
            <w:gridSpan w:val="20"/>
            <w:vMerge w:val="restart"/>
            <w:tcBorders>
              <w:top w:val="single" w:sz="4" w:space="0" w:color="FABF8F" w:themeColor="accent6" w:themeTint="99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13C1279D" w14:textId="53F8214D" w:rsidR="00ED7AD5" w:rsidRDefault="00ED7AD5" w:rsidP="00BE6A87">
            <w:pPr>
              <w:tabs>
                <w:tab w:val="left" w:pos="5205"/>
              </w:tabs>
              <w:spacing w:before="60"/>
              <w:jc w:val="left"/>
            </w:pP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7B9F">
              <w:rPr>
                <w:rFonts w:ascii="Franklin Gothic Book" w:eastAsia="MS Gothic" w:hAnsi="Franklin Gothic Book" w:cs="Calibri"/>
                <w:sz w:val="18"/>
                <w:szCs w:val="18"/>
                <w:lang w:val="es-ES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9F192E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>Rivaroxaban</w:t>
            </w:r>
            <w:proofErr w:type="spellEnd"/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10 mg PO DIE </w:t>
            </w:r>
          </w:p>
          <w:p w14:paraId="2F0A5A4B" w14:textId="09A2FEBD" w:rsidR="00ED7AD5" w:rsidRPr="00BF6A87" w:rsidRDefault="00ED7AD5" w:rsidP="00BF3834">
            <w:pPr>
              <w:tabs>
                <w:tab w:val="left" w:pos="3123"/>
                <w:tab w:val="left" w:pos="5205"/>
              </w:tabs>
              <w:spacing w:before="80"/>
              <w:jc w:val="left"/>
              <w:rPr>
                <w:rFonts w:ascii="Franklin Gothic Book" w:hAnsi="Franklin Gothic Book" w:cs="Times New Roman"/>
                <w:i/>
                <w:sz w:val="18"/>
                <w:szCs w:val="18"/>
              </w:rPr>
            </w:pPr>
            <w:r w:rsidRPr="00BF6A87">
              <w:rPr>
                <w:i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81280" behindDoc="1" locked="0" layoutInCell="1" allowOverlap="1" wp14:anchorId="38D89578" wp14:editId="44B7C7DA">
                      <wp:simplePos x="0" y="0"/>
                      <wp:positionH relativeFrom="column">
                        <wp:posOffset>-386715</wp:posOffset>
                      </wp:positionH>
                      <wp:positionV relativeFrom="paragraph">
                        <wp:posOffset>20320</wp:posOffset>
                      </wp:positionV>
                      <wp:extent cx="2374265" cy="1403985"/>
                      <wp:effectExtent l="0" t="0" r="4445" b="5715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73C539" w14:textId="767A0605" w:rsidR="00ED7AD5" w:rsidRPr="00316C85" w:rsidRDefault="00ED7AD5">
                                  <w:pPr>
                                    <w:rPr>
                                      <w:rFonts w:ascii="Franklin Gothic Book" w:hAnsi="Franklin Gothic Book"/>
                                      <w:sz w:val="18"/>
                                    </w:rPr>
                                  </w:pPr>
                                  <w:r w:rsidRPr="00316C85">
                                    <w:rPr>
                                      <w:rFonts w:ascii="Franklin Gothic Book" w:hAnsi="Franklin Gothic Book"/>
                                      <w:sz w:val="18"/>
                                    </w:rPr>
                                    <w:t>OPI-OT-002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-30.45pt;margin-top:1.6pt;width:186.95pt;height:110.5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" stroked="f">
                      <v:textbox style="layout-flow:vertical;mso-layout-flow-alt:bottom-to-top;mso-fit-shape-to-text:t">
                        <w:txbxContent>
                          <w:p w14:paraId="6673C539" w14:textId="767A0605" w:rsidR="00ED7AD5" w:rsidRPr="00316C85" w:rsidRDefault="00ED7AD5">
                            <w:pPr>
                              <w:rPr>
                                <w:rFonts w:ascii="Franklin Gothic Book" w:hAnsi="Franklin Gothic Book"/>
                                <w:sz w:val="18"/>
                              </w:rPr>
                            </w:pPr>
                            <w:r w:rsidRPr="00316C85">
                              <w:rPr>
                                <w:rFonts w:ascii="Franklin Gothic Book" w:hAnsi="Franklin Gothic Book"/>
                                <w:sz w:val="18"/>
                              </w:rPr>
                              <w:t>OPI-OT-002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Pour les chirurgies électives du genou ou de la hanche seulement (PTH/PTG</w:t>
            </w:r>
            <w:r w:rsidR="003F6B52">
              <w:rPr>
                <w:rFonts w:ascii="Franklin Gothic Book" w:hAnsi="Franklin Gothic Book" w:cs="Times New Roman"/>
                <w:i/>
                <w:sz w:val="18"/>
                <w:szCs w:val="18"/>
              </w:rPr>
              <w:t>/PUG). Ne doit pas être utilisé</w:t>
            </w: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 xml:space="preserve"> en cas de trauma, par exemple PTH suite à une fracture de hanche</w:t>
            </w:r>
          </w:p>
          <w:p w14:paraId="0AAEBC98" w14:textId="77777777" w:rsidR="00ED7AD5" w:rsidRPr="00BF6A87" w:rsidRDefault="00ED7AD5" w:rsidP="00BF3834">
            <w:pPr>
              <w:tabs>
                <w:tab w:val="left" w:pos="3123"/>
                <w:tab w:val="left" w:pos="5205"/>
              </w:tabs>
              <w:spacing w:before="80"/>
              <w:jc w:val="left"/>
              <w:rPr>
                <w:rFonts w:ascii="Franklin Gothic Book" w:hAnsi="Franklin Gothic Book" w:cs="Times New Roman"/>
                <w:i/>
                <w:sz w:val="18"/>
                <w:szCs w:val="18"/>
              </w:rPr>
            </w:pP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 xml:space="preserve">N’est pas recommandé, même si chirurgie élective si : </w:t>
            </w:r>
          </w:p>
          <w:p w14:paraId="69B8B1CA" w14:textId="3C144CCA" w:rsidR="00ED7AD5" w:rsidRPr="00BF6A87" w:rsidRDefault="00ED7AD5" w:rsidP="00BF3834">
            <w:pPr>
              <w:pStyle w:val="Paragraphedeliste"/>
              <w:numPr>
                <w:ilvl w:val="0"/>
                <w:numId w:val="15"/>
              </w:numPr>
              <w:tabs>
                <w:tab w:val="left" w:pos="3123"/>
                <w:tab w:val="left" w:pos="5205"/>
              </w:tabs>
              <w:spacing w:before="80"/>
              <w:jc w:val="left"/>
              <w:rPr>
                <w:rFonts w:ascii="Franklin Gothic Book" w:hAnsi="Franklin Gothic Book" w:cs="Times New Roman"/>
                <w:i/>
                <w:sz w:val="18"/>
                <w:szCs w:val="18"/>
              </w:rPr>
            </w:pP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obésité (indice de masse corporelle supérieure à 40 kg/m2</w:t>
            </w:r>
            <w:r w:rsidR="00BF6A87"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)</w:t>
            </w:r>
          </w:p>
          <w:p w14:paraId="65699E01" w14:textId="1E197265" w:rsidR="00ED7AD5" w:rsidRPr="00BF6A87" w:rsidRDefault="00ED7AD5" w:rsidP="00BF3834">
            <w:pPr>
              <w:pStyle w:val="Paragraphedeliste"/>
              <w:numPr>
                <w:ilvl w:val="0"/>
                <w:numId w:val="15"/>
              </w:numPr>
              <w:tabs>
                <w:tab w:val="left" w:pos="3123"/>
                <w:tab w:val="left" w:pos="5205"/>
              </w:tabs>
              <w:spacing w:before="80"/>
              <w:jc w:val="left"/>
              <w:rPr>
                <w:rFonts w:ascii="Franklin Gothic Book" w:hAnsi="Franklin Gothic Book" w:cs="Times New Roman"/>
                <w:i/>
                <w:sz w:val="18"/>
                <w:szCs w:val="18"/>
              </w:rPr>
            </w:pP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 xml:space="preserve">Clairance à </w:t>
            </w:r>
            <w:r w:rsidR="00CE7EDE">
              <w:rPr>
                <w:rFonts w:ascii="Franklin Gothic Book" w:hAnsi="Franklin Gothic Book" w:cs="Times New Roman"/>
                <w:i/>
                <w:sz w:val="18"/>
                <w:szCs w:val="18"/>
              </w:rPr>
              <w:t xml:space="preserve">la créatinine inférieure à 15 </w:t>
            </w:r>
            <w:proofErr w:type="spellStart"/>
            <w:r w:rsidR="00CE7EDE">
              <w:rPr>
                <w:rFonts w:ascii="Franklin Gothic Book" w:hAnsi="Franklin Gothic Book" w:cs="Times New Roman"/>
                <w:i/>
                <w:sz w:val="18"/>
                <w:szCs w:val="18"/>
              </w:rPr>
              <w:t>mL</w:t>
            </w:r>
            <w:proofErr w:type="spellEnd"/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/min</w:t>
            </w:r>
          </w:p>
          <w:p w14:paraId="4D8713A0" w14:textId="164785EC" w:rsidR="00ED7AD5" w:rsidRPr="00BF3834" w:rsidRDefault="00BF6A87" w:rsidP="00BF3834">
            <w:pPr>
              <w:pStyle w:val="Paragraphedeliste"/>
              <w:numPr>
                <w:ilvl w:val="0"/>
                <w:numId w:val="15"/>
              </w:numPr>
              <w:tabs>
                <w:tab w:val="left" w:pos="3123"/>
                <w:tab w:val="left" w:pos="5205"/>
              </w:tabs>
              <w:spacing w:before="8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Antécédent</w:t>
            </w:r>
            <w:r w:rsidR="00ED7AD5"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 xml:space="preserve"> de chirurgie </w:t>
            </w:r>
            <w:proofErr w:type="spellStart"/>
            <w:r w:rsidR="00ED7AD5" w:rsidRPr="00BF6A87">
              <w:rPr>
                <w:rFonts w:ascii="Franklin Gothic Book" w:hAnsi="Franklin Gothic Book" w:cs="Times New Roman"/>
                <w:i/>
                <w:sz w:val="18"/>
                <w:szCs w:val="18"/>
              </w:rPr>
              <w:t>bariatrique</w:t>
            </w:r>
            <w:proofErr w:type="spellEnd"/>
          </w:p>
        </w:tc>
        <w:tc>
          <w:tcPr>
            <w:tcW w:w="5455" w:type="dxa"/>
            <w:gridSpan w:val="6"/>
            <w:tcBorders>
              <w:top w:val="single" w:sz="4" w:space="0" w:color="FABF8F" w:themeColor="accent6" w:themeTint="99"/>
              <w:left w:val="single" w:sz="18" w:space="0" w:color="E36C0A" w:themeColor="accent6" w:themeShade="BF"/>
              <w:bottom w:val="single" w:sz="4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14:paraId="5CDABE1B" w14:textId="1A789EF6" w:rsidR="00ED7AD5" w:rsidRPr="00AE3280" w:rsidRDefault="00ED7AD5" w:rsidP="000F63E3">
            <w:pPr>
              <w:widowControl w:val="0"/>
              <w:tabs>
                <w:tab w:val="left" w:pos="2124"/>
                <w:tab w:val="left" w:pos="2474"/>
              </w:tabs>
              <w:spacing w:before="60" w:line="276" w:lineRule="auto"/>
              <w:ind w:left="249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4C191A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91A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4C191A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 w:rsidRPr="004C191A"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</w:t>
            </w:r>
            <w:proofErr w:type="spellStart"/>
            <w:r w:rsidRPr="00AE3280">
              <w:rPr>
                <w:rFonts w:ascii="Franklin Gothic Book" w:hAnsi="Franklin Gothic Book" w:cs="Arial"/>
                <w:sz w:val="18"/>
                <w:szCs w:val="18"/>
              </w:rPr>
              <w:t>Daltéparine</w:t>
            </w:r>
            <w:proofErr w:type="spellEnd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2500 unités SC DIE </w:t>
            </w:r>
            <w:r w:rsidRPr="00BF6A87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>(poids inférieur à 40 kg)</w:t>
            </w:r>
          </w:p>
          <w:p w14:paraId="4EBBE9A0" w14:textId="51463D05" w:rsidR="00ED7AD5" w:rsidRPr="00AE3280" w:rsidRDefault="00ED7AD5" w:rsidP="000F63E3">
            <w:pPr>
              <w:widowControl w:val="0"/>
              <w:tabs>
                <w:tab w:val="left" w:pos="147"/>
                <w:tab w:val="left" w:pos="2124"/>
                <w:tab w:val="left" w:pos="2474"/>
              </w:tabs>
              <w:spacing w:before="20" w:line="276" w:lineRule="auto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Daltéparine</w:t>
            </w:r>
            <w:proofErr w:type="spellEnd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5000 unités SC DIE</w:t>
            </w:r>
            <w:r w:rsidR="00011C6B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r w:rsidR="00011C6B" w:rsidRPr="00BF6A87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 xml:space="preserve">(poids </w:t>
            </w:r>
            <w:r w:rsidR="00011C6B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 xml:space="preserve">de </w:t>
            </w:r>
            <w:r w:rsidR="00011C6B" w:rsidRPr="00BF6A87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>40 kg</w:t>
            </w:r>
            <w:r w:rsidR="00011C6B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 xml:space="preserve"> à 100</w:t>
            </w:r>
            <w:r w:rsidR="00CE7EDE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 xml:space="preserve"> </w:t>
            </w:r>
            <w:r w:rsidR="00011C6B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>kg</w:t>
            </w:r>
            <w:r w:rsidR="00011C6B" w:rsidRPr="00BF6A87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>)</w:t>
            </w:r>
          </w:p>
          <w:p w14:paraId="5208BA10" w14:textId="5A746945" w:rsidR="00ED7AD5" w:rsidRPr="00492AEC" w:rsidRDefault="00ED7AD5" w:rsidP="000F63E3">
            <w:pPr>
              <w:widowControl w:val="0"/>
              <w:tabs>
                <w:tab w:val="left" w:pos="2124"/>
                <w:tab w:val="left" w:pos="2474"/>
              </w:tabs>
              <w:spacing w:before="20" w:line="276" w:lineRule="auto"/>
              <w:ind w:left="249" w:hanging="249"/>
              <w:jc w:val="left"/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pP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proofErr w:type="spellStart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Daltéparine</w:t>
            </w:r>
            <w:proofErr w:type="spellEnd"/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7500 unités SC DIE</w:t>
            </w:r>
            <w:r w:rsidRPr="00BF6A87">
              <w:rPr>
                <w:rFonts w:ascii="Franklin Gothic Book" w:eastAsia="Times New Roman" w:hAnsi="Franklin Gothic Book" w:cs="Arial"/>
                <w:i/>
                <w:sz w:val="18"/>
                <w:szCs w:val="18"/>
                <w:lang w:val="fr-FR" w:eastAsia="fr-CA"/>
              </w:rPr>
              <w:t xml:space="preserve"> (poids supérieur à 100 kg et pas d’épidurale en cours)</w:t>
            </w:r>
          </w:p>
        </w:tc>
      </w:tr>
      <w:tr w:rsidR="00ED7AD5" w:rsidRPr="007E60A7" w14:paraId="19A5AB4E" w14:textId="77777777" w:rsidTr="00207DF8">
        <w:trPr>
          <w:gridAfter w:val="1"/>
          <w:wAfter w:w="51" w:type="dxa"/>
          <w:trHeight w:val="464"/>
        </w:trPr>
        <w:tc>
          <w:tcPr>
            <w:tcW w:w="5426" w:type="dxa"/>
            <w:gridSpan w:val="20"/>
            <w:vMerge/>
            <w:tcBorders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3E1F145E" w14:textId="77777777" w:rsidR="00ED7AD5" w:rsidRPr="009F192E" w:rsidRDefault="00ED7AD5" w:rsidP="00BE6A87">
            <w:pPr>
              <w:tabs>
                <w:tab w:val="left" w:pos="5205"/>
              </w:tabs>
              <w:spacing w:before="6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FABF8F" w:themeColor="accent6" w:themeTint="99"/>
              <w:left w:val="single" w:sz="18" w:space="0" w:color="E36C0A" w:themeColor="accent6" w:themeShade="BF"/>
              <w:bottom w:val="single" w:sz="4" w:space="0" w:color="FABF8F" w:themeColor="accent6" w:themeTint="99"/>
              <w:right w:val="single" w:sz="18" w:space="0" w:color="E36C0A" w:themeColor="accent6" w:themeShade="BF"/>
            </w:tcBorders>
            <w:shd w:val="clear" w:color="auto" w:fill="auto"/>
          </w:tcPr>
          <w:p w14:paraId="481FD267" w14:textId="77777777" w:rsidR="00ED7AD5" w:rsidDel="00B51BFE" w:rsidRDefault="00ED7AD5" w:rsidP="00BF6A87">
            <w:pPr>
              <w:spacing w:before="60"/>
              <w:jc w:val="left"/>
              <w:rPr>
                <w:del w:id="3" w:author="Sophie Gaudreau" w:date="2025-04-02T09:20:00Z"/>
                <w:rFonts w:ascii="Franklin Gothic Book" w:eastAsia="MS Gothic" w:hAnsi="Franklin Gothic Book" w:cs="Calibri"/>
                <w:sz w:val="18"/>
                <w:szCs w:val="18"/>
              </w:rPr>
            </w:pP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>
              <w:rPr>
                <w:rFonts w:ascii="Franklin Gothic Book" w:eastAsia="MS Gothic" w:hAnsi="Franklin Gothic Book" w:cs="Calibri"/>
                <w:szCs w:val="22"/>
              </w:rPr>
              <w:t xml:space="preserve"> 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Héparine 5000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 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unités SC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      </w:t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 xml:space="preserve"> </w:t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t>BID</w:t>
            </w:r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 xml:space="preserve">        </w:t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eastAsia="fr-CA"/>
              </w:rPr>
              <w:instrText xml:space="preserve"> FORMCHECKBOX </w:instrText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</w:r>
            <w:r w:rsidR="00726C48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separate"/>
            </w:r>
            <w:r w:rsidRPr="00AE3280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fldChar w:fldCharType="end"/>
            </w:r>
            <w:r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</w:t>
            </w:r>
            <w:proofErr w:type="spellStart"/>
            <w:r>
              <w:rPr>
                <w:rFonts w:ascii="Franklin Gothic Book" w:eastAsia="MS Gothic" w:hAnsi="Franklin Gothic Book" w:cs="Calibri"/>
                <w:sz w:val="18"/>
                <w:szCs w:val="18"/>
              </w:rPr>
              <w:t>TID</w:t>
            </w:r>
          </w:p>
          <w:p w14:paraId="0DC6FA14" w14:textId="24AF40A2" w:rsidR="00011C6B" w:rsidRDefault="00ED7AD5" w:rsidP="00BF6A87">
            <w:pPr>
              <w:widowControl w:val="0"/>
              <w:tabs>
                <w:tab w:val="left" w:pos="2124"/>
                <w:tab w:val="left" w:pos="2474"/>
              </w:tabs>
              <w:spacing w:before="60" w:after="20"/>
              <w:ind w:left="243" w:firstLine="1"/>
              <w:jc w:val="left"/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</w:pPr>
            <w:r w:rsidRPr="00F67B14"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  <w:t>Favoriser</w:t>
            </w:r>
            <w:proofErr w:type="spellEnd"/>
            <w:r w:rsidRPr="00F67B14"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  <w:t xml:space="preserve"> héparine si clairance à la cr</w:t>
            </w:r>
            <w:r w:rsidR="009F4BCA"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  <w:t>éatinine inférieure ou égale à 3</w:t>
            </w:r>
            <w:r w:rsidRPr="00F67B14"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  <w:t xml:space="preserve">0 ml/min ; </w:t>
            </w:r>
          </w:p>
          <w:p w14:paraId="495D4179" w14:textId="25747FCC" w:rsidR="00ED7AD5" w:rsidRPr="004C191A" w:rsidRDefault="00ED7AD5" w:rsidP="00BF6A87">
            <w:pPr>
              <w:widowControl w:val="0"/>
              <w:tabs>
                <w:tab w:val="left" w:pos="2124"/>
                <w:tab w:val="left" w:pos="2474"/>
              </w:tabs>
              <w:spacing w:before="60" w:after="20"/>
              <w:ind w:left="243" w:firstLine="1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F67B14">
              <w:rPr>
                <w:rFonts w:ascii="Franklin Gothic Book" w:eastAsia="Times New Roman" w:hAnsi="Franklin Gothic Book" w:cs="Arial"/>
                <w:i/>
                <w:sz w:val="16"/>
                <w:szCs w:val="16"/>
                <w:lang w:eastAsia="fr-CA"/>
              </w:rPr>
              <w:t>Favoriser TID si poids supérieur ou égal à 100 kg</w:t>
            </w:r>
          </w:p>
        </w:tc>
      </w:tr>
      <w:tr w:rsidR="00ED7AD5" w:rsidRPr="007E60A7" w14:paraId="7F284DA3" w14:textId="77777777" w:rsidTr="000F63E3">
        <w:trPr>
          <w:gridAfter w:val="1"/>
          <w:wAfter w:w="51" w:type="dxa"/>
          <w:trHeight w:val="409"/>
        </w:trPr>
        <w:tc>
          <w:tcPr>
            <w:tcW w:w="5426" w:type="dxa"/>
            <w:gridSpan w:val="20"/>
            <w:vMerge/>
            <w:tcBorders>
              <w:left w:val="single" w:sz="18" w:space="0" w:color="E36C0A" w:themeColor="accent6" w:themeShade="BF"/>
              <w:bottom w:val="single" w:sz="8" w:space="0" w:color="F79646" w:themeColor="accent6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29A4003E" w14:textId="77777777" w:rsidR="00ED7AD5" w:rsidRPr="009F192E" w:rsidRDefault="00ED7AD5" w:rsidP="00BE6A87">
            <w:pPr>
              <w:tabs>
                <w:tab w:val="left" w:pos="5205"/>
              </w:tabs>
              <w:spacing w:before="6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</w:p>
        </w:tc>
        <w:tc>
          <w:tcPr>
            <w:tcW w:w="5455" w:type="dxa"/>
            <w:gridSpan w:val="6"/>
            <w:tcBorders>
              <w:top w:val="single" w:sz="4" w:space="0" w:color="FABF8F" w:themeColor="accent6" w:themeTint="99"/>
              <w:left w:val="single" w:sz="18" w:space="0" w:color="E36C0A" w:themeColor="accent6" w:themeShade="BF"/>
              <w:bottom w:val="single" w:sz="2" w:space="0" w:color="FBD4B4" w:themeColor="accent6" w:themeTint="66"/>
              <w:right w:val="single" w:sz="18" w:space="0" w:color="E36C0A" w:themeColor="accent6" w:themeShade="BF"/>
            </w:tcBorders>
            <w:shd w:val="clear" w:color="auto" w:fill="auto"/>
          </w:tcPr>
          <w:p w14:paraId="13AA165B" w14:textId="2546DD49" w:rsidR="00ED7AD5" w:rsidRPr="00A4044B" w:rsidRDefault="00ED7AD5" w:rsidP="00BF6A87">
            <w:pPr>
              <w:spacing w:before="100"/>
              <w:jc w:val="left"/>
              <w:rPr>
                <w:rFonts w:ascii="Franklin Gothic Book" w:eastAsia="MS Gothic" w:hAnsi="Franklin Gothic Book" w:cs="Calibri"/>
                <w:sz w:val="18"/>
                <w:szCs w:val="18"/>
              </w:rPr>
            </w:pP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instrText xml:space="preserve"> FORMCHECKBOX </w:instrText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</w:r>
            <w:r w:rsidR="00726C48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separate"/>
            </w:r>
            <w:r w:rsidRPr="00A4044B">
              <w:rPr>
                <w:rFonts w:ascii="Franklin Gothic Book" w:eastAsia="MS Gothic" w:hAnsi="Franklin Gothic Book" w:cs="Calibri"/>
                <w:sz w:val="18"/>
                <w:szCs w:val="18"/>
              </w:rPr>
              <w:fldChar w:fldCharType="end"/>
            </w:r>
            <w:r>
              <w:rPr>
                <w:rFonts w:ascii="Franklin Gothic Book" w:eastAsia="MS Gothic" w:hAnsi="Franklin Gothic Book" w:cs="Calibri"/>
                <w:szCs w:val="22"/>
              </w:rPr>
              <w:t xml:space="preserve"> </w:t>
            </w:r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Pas de </w:t>
            </w:r>
            <w:proofErr w:type="spellStart"/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>thromboprophylaxie</w:t>
            </w:r>
            <w:proofErr w:type="spellEnd"/>
            <w:r w:rsidRPr="00507632">
              <w:rPr>
                <w:rFonts w:ascii="Franklin Gothic Book" w:eastAsia="Times New Roman" w:hAnsi="Franklin Gothic Book" w:cs="Arial"/>
                <w:sz w:val="18"/>
                <w:szCs w:val="18"/>
                <w:lang w:val="fr-FR" w:eastAsia="fr-CA"/>
              </w:rPr>
              <w:t xml:space="preserve"> jusqu’à nouvel ordre</w:t>
            </w:r>
          </w:p>
        </w:tc>
      </w:tr>
      <w:tr w:rsidR="00BF6A87" w:rsidRPr="007E60A7" w14:paraId="49D0A568" w14:textId="77777777" w:rsidTr="008C5FD3">
        <w:trPr>
          <w:gridAfter w:val="1"/>
          <w:wAfter w:w="51" w:type="dxa"/>
          <w:trHeight w:val="227"/>
        </w:trPr>
        <w:tc>
          <w:tcPr>
            <w:tcW w:w="10881" w:type="dxa"/>
            <w:gridSpan w:val="2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4" w:space="0" w:color="E36C0A" w:themeColor="accent6" w:themeShade="BF"/>
              <w:right w:val="single" w:sz="18" w:space="0" w:color="E36C0A" w:themeColor="accent6" w:themeShade="BF"/>
            </w:tcBorders>
            <w:shd w:val="clear" w:color="auto" w:fill="FBD4B4" w:themeFill="accent6" w:themeFillTint="66"/>
          </w:tcPr>
          <w:p w14:paraId="19897816" w14:textId="77777777" w:rsidR="00BF6A87" w:rsidRPr="00A4044B" w:rsidRDefault="00BF6A87" w:rsidP="008F5F46">
            <w:pPr>
              <w:jc w:val="left"/>
              <w:rPr>
                <w:rFonts w:ascii="Franklin Gothic Book" w:hAnsi="Franklin Gothic Book" w:cs="Times New Roman"/>
              </w:rPr>
            </w:pPr>
            <w:r w:rsidRPr="00866B4C">
              <w:rPr>
                <w:rFonts w:ascii="Franklin Gothic Demi" w:hAnsi="Franklin Gothic Demi" w:cs="Times New Roman"/>
                <w:spacing w:val="20"/>
                <w:sz w:val="19"/>
                <w:szCs w:val="19"/>
              </w:rPr>
              <w:t>Autres ordonnances pharmaceutiques</w:t>
            </w:r>
          </w:p>
        </w:tc>
      </w:tr>
      <w:tr w:rsidR="00BF6A87" w:rsidRPr="007E60A7" w14:paraId="1AF036A9" w14:textId="77777777" w:rsidTr="008C5FD3">
        <w:trPr>
          <w:gridAfter w:val="1"/>
          <w:wAfter w:w="51" w:type="dxa"/>
          <w:trHeight w:val="537"/>
        </w:trPr>
        <w:tc>
          <w:tcPr>
            <w:tcW w:w="10881" w:type="dxa"/>
            <w:gridSpan w:val="26"/>
            <w:tcBorders>
              <w:top w:val="single" w:sz="4" w:space="0" w:color="E36C0A" w:themeColor="accent6" w:themeShade="BF"/>
              <w:left w:val="single" w:sz="18" w:space="0" w:color="E36C0A" w:themeColor="accent6" w:themeShade="BF"/>
              <w:bottom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  <w:vAlign w:val="center"/>
          </w:tcPr>
          <w:p w14:paraId="64665036" w14:textId="77777777" w:rsidR="00BF6A87" w:rsidRDefault="00BF6A87" w:rsidP="00011C6B">
            <w:pPr>
              <w:tabs>
                <w:tab w:val="left" w:pos="10632"/>
              </w:tabs>
              <w:spacing w:before="40" w:line="276" w:lineRule="auto"/>
              <w:jc w:val="left"/>
              <w:rPr>
                <w:rFonts w:ascii="Franklin Gothic Book" w:hAnsi="Franklin Gothic Book" w:cs="Times New Roman"/>
                <w:u w:val="single"/>
              </w:rPr>
            </w:pPr>
            <w:r w:rsidRPr="00866B4C">
              <w:rPr>
                <w:rFonts w:ascii="Franklin Gothic Book" w:hAnsi="Franklin Gothic Book" w:cs="Times New Roman"/>
                <w:u w:val="single"/>
              </w:rPr>
              <w:tab/>
            </w:r>
          </w:p>
          <w:p w14:paraId="5186C936" w14:textId="77777777" w:rsidR="00BF6A87" w:rsidRDefault="00BF6A87" w:rsidP="00011C6B">
            <w:pPr>
              <w:tabs>
                <w:tab w:val="left" w:pos="10632"/>
              </w:tabs>
              <w:spacing w:before="20" w:line="276" w:lineRule="auto"/>
              <w:jc w:val="left"/>
              <w:rPr>
                <w:rFonts w:ascii="Franklin Gothic Book" w:hAnsi="Franklin Gothic Book" w:cs="Times New Roman"/>
                <w:u w:val="single"/>
              </w:rPr>
            </w:pPr>
            <w:r>
              <w:rPr>
                <w:rFonts w:ascii="Franklin Gothic Book" w:hAnsi="Franklin Gothic Book" w:cs="Times New Roman"/>
                <w:u w:val="single"/>
              </w:rPr>
              <w:tab/>
            </w:r>
          </w:p>
          <w:p w14:paraId="442001C2" w14:textId="3AE20B36" w:rsidR="00011C6B" w:rsidRPr="00866B4C" w:rsidRDefault="00011C6B" w:rsidP="00011C6B">
            <w:pPr>
              <w:tabs>
                <w:tab w:val="left" w:pos="10632"/>
              </w:tabs>
              <w:spacing w:before="20" w:line="276" w:lineRule="auto"/>
              <w:jc w:val="left"/>
              <w:rPr>
                <w:rFonts w:ascii="Franklin Gothic Book" w:hAnsi="Franklin Gothic Book" w:cs="Times New Roman"/>
                <w:u w:val="single"/>
              </w:rPr>
            </w:pPr>
            <w:r w:rsidRPr="00866B4C">
              <w:rPr>
                <w:rFonts w:ascii="Franklin Gothic Book" w:hAnsi="Franklin Gothic Book" w:cs="Times New Roman"/>
                <w:u w:val="single"/>
              </w:rPr>
              <w:tab/>
            </w:r>
          </w:p>
        </w:tc>
      </w:tr>
      <w:tr w:rsidR="00BF6A87" w:rsidRPr="007E60A7" w14:paraId="74C21AB1" w14:textId="77777777" w:rsidTr="004F1977">
        <w:trPr>
          <w:gridAfter w:val="1"/>
          <w:wAfter w:w="51" w:type="dxa"/>
          <w:trHeight w:val="454"/>
        </w:trPr>
        <w:tc>
          <w:tcPr>
            <w:tcW w:w="3689" w:type="dxa"/>
            <w:gridSpan w:val="12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0C6DBA4E" w14:textId="77777777" w:rsidR="00BF6A87" w:rsidRPr="00A4044B" w:rsidRDefault="00BF6A87" w:rsidP="008F5F46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6890EBB2" w14:textId="77777777" w:rsidR="00BF6A87" w:rsidRPr="00A4044B" w:rsidRDefault="00BF6A87" w:rsidP="008F5F46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3186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1AAEEFB2" w14:textId="77777777" w:rsidR="00BF6A87" w:rsidRPr="00A4044B" w:rsidRDefault="00BF6A87" w:rsidP="008F5F46">
            <w:pPr>
              <w:rPr>
                <w:rFonts w:ascii="Franklin Gothic Book" w:hAnsi="Franklin Gothic Book" w:cs="Times New Roman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442E45F2" w14:textId="77777777" w:rsidR="00BF6A87" w:rsidRPr="007E60A7" w:rsidRDefault="00BF6A87" w:rsidP="008F5F46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524" w:type="dxa"/>
            <w:gridSpan w:val="2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3E3E3D4A" w14:textId="77777777" w:rsidR="00BF6A87" w:rsidRPr="007E60A7" w:rsidRDefault="00BF6A87" w:rsidP="008F5F46">
            <w:pPr>
              <w:rPr>
                <w:rFonts w:ascii="Franklin Gothic Book" w:hAnsi="Franklin Gothic Book" w:cs="Times New Roman"/>
                <w:sz w:val="24"/>
                <w:szCs w:val="24"/>
                <w:vertAlign w:val="superscript"/>
              </w:rPr>
            </w:pPr>
          </w:p>
        </w:tc>
      </w:tr>
      <w:tr w:rsidR="00BF6A87" w:rsidRPr="007E60A7" w14:paraId="577974B0" w14:textId="77777777" w:rsidTr="004F1977">
        <w:trPr>
          <w:gridAfter w:val="1"/>
          <w:wAfter w:w="51" w:type="dxa"/>
          <w:trHeight w:val="340"/>
        </w:trPr>
        <w:tc>
          <w:tcPr>
            <w:tcW w:w="3689" w:type="dxa"/>
            <w:gridSpan w:val="12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5586FE32" w14:textId="77777777" w:rsidR="00BF6A87" w:rsidRPr="007E60A7" w:rsidRDefault="00BF6A87" w:rsidP="008F5F46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Signature du médecin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2B4C8" w14:textId="77777777" w:rsidR="00BF6A87" w:rsidRPr="007E60A7" w:rsidRDefault="00BF6A87" w:rsidP="008F5F46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1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C6E36B8" w14:textId="77777777" w:rsidR="00BF6A87" w:rsidRPr="007E60A7" w:rsidRDefault="00BF6A87" w:rsidP="008F5F46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B36176C" w14:textId="77777777" w:rsidR="00BF6A87" w:rsidRPr="007E60A7" w:rsidRDefault="00BF6A87" w:rsidP="008F5F46">
            <w:pPr>
              <w:jc w:val="center"/>
              <w:rPr>
                <w:rFonts w:ascii="Franklin Gothic Book" w:hAnsi="Franklin Gothic Book" w:cs="Times New Roman"/>
              </w:rPr>
            </w:pPr>
          </w:p>
        </w:tc>
        <w:tc>
          <w:tcPr>
            <w:tcW w:w="3524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252D5743" w14:textId="77777777" w:rsidR="00BF6A87" w:rsidRPr="007E60A7" w:rsidRDefault="00BF6A87" w:rsidP="008F5F46">
            <w:pPr>
              <w:jc w:val="center"/>
              <w:rPr>
                <w:rFonts w:ascii="Franklin Gothic Book" w:hAnsi="Franklin Gothic Book" w:cs="Times New Roman"/>
              </w:rPr>
            </w:pPr>
            <w:r w:rsidRPr="007E60A7">
              <w:rPr>
                <w:rFonts w:ascii="Franklin Gothic Book" w:hAnsi="Franklin Gothic Book" w:cs="Times New Roman"/>
              </w:rPr>
              <w:t>N</w:t>
            </w:r>
            <w:r w:rsidRPr="007E60A7">
              <w:rPr>
                <w:rFonts w:ascii="Franklin Gothic Book" w:hAnsi="Franklin Gothic Book" w:cs="Times New Roman"/>
                <w:vertAlign w:val="superscript"/>
              </w:rPr>
              <w:t>o</w:t>
            </w:r>
            <w:r w:rsidRPr="007E60A7">
              <w:rPr>
                <w:rFonts w:ascii="Franklin Gothic Book" w:hAnsi="Franklin Gothic Book" w:cs="Times New Roman"/>
              </w:rPr>
              <w:t xml:space="preserve"> de permis</w:t>
            </w:r>
          </w:p>
        </w:tc>
      </w:tr>
      <w:tr w:rsidR="00BF6A87" w:rsidRPr="007709CC" w14:paraId="197ADD99" w14:textId="77777777" w:rsidTr="004F1977">
        <w:trPr>
          <w:gridAfter w:val="1"/>
          <w:wAfter w:w="51" w:type="dxa"/>
          <w:trHeight w:val="340"/>
        </w:trPr>
        <w:tc>
          <w:tcPr>
            <w:tcW w:w="4641" w:type="dxa"/>
            <w:gridSpan w:val="17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697E6B7C" w14:textId="32D84D37" w:rsidR="00BF6A87" w:rsidRPr="002055FE" w:rsidRDefault="00BF6A87" w:rsidP="008F5F46">
            <w:pPr>
              <w:ind w:right="-108"/>
              <w:jc w:val="left"/>
              <w:rPr>
                <w:rFonts w:ascii="Franklin Gothic Book" w:hAnsi="Franklin Gothic Book" w:cs="Times New Roman"/>
                <w:sz w:val="16"/>
                <w:szCs w:val="16"/>
              </w:rPr>
            </w:pPr>
            <w:r w:rsidRPr="002055FE">
              <w:rPr>
                <w:rFonts w:ascii="Franklin Gothic Book" w:hAnsi="Franklin Gothic Book" w:cs="Times New Roman"/>
                <w:b/>
                <w:sz w:val="16"/>
                <w:szCs w:val="16"/>
                <w:vertAlign w:val="superscript"/>
              </w:rPr>
              <w:t>1</w:t>
            </w:r>
            <w:r w:rsidRPr="002055FE">
              <w:rPr>
                <w:rFonts w:ascii="Franklin Gothic Book" w:hAnsi="Franklin Gothic Book" w:cs="Times New Roman"/>
                <w:sz w:val="16"/>
                <w:szCs w:val="16"/>
                <w:vertAlign w:val="superscript"/>
              </w:rPr>
              <w:t xml:space="preserve"> </w:t>
            </w:r>
            <w:r w:rsidRPr="002055FE">
              <w:rPr>
                <w:rFonts w:ascii="Franklin Gothic Book" w:hAnsi="Franklin Gothic Book" w:cs="Times New Roman"/>
                <w:sz w:val="16"/>
                <w:szCs w:val="16"/>
              </w:rPr>
              <w:t>Documenter dans le DCI (Ariane) lorsque disponible</w:t>
            </w:r>
          </w:p>
          <w:p w14:paraId="47585A26" w14:textId="77777777" w:rsidR="00BF6A87" w:rsidRPr="002055FE" w:rsidRDefault="00BF6A87" w:rsidP="00466D82">
            <w:pPr>
              <w:ind w:right="-108"/>
              <w:jc w:val="left"/>
              <w:rPr>
                <w:rFonts w:ascii="Franklin Gothic Book" w:hAnsi="Franklin Gothic Book" w:cs="Times New Roman"/>
                <w:sz w:val="16"/>
                <w:szCs w:val="16"/>
              </w:rPr>
            </w:pPr>
            <w:r w:rsidRPr="002055FE">
              <w:rPr>
                <w:rFonts w:ascii="Franklin Gothic Book" w:hAnsi="Franklin Gothic Book" w:cs="Times New Roman"/>
                <w:b/>
                <w:sz w:val="16"/>
                <w:szCs w:val="16"/>
                <w:vertAlign w:val="superscript"/>
              </w:rPr>
              <w:t>2</w:t>
            </w:r>
            <w:r w:rsidRPr="002055FE">
              <w:rPr>
                <w:rFonts w:ascii="Franklin Gothic Book" w:hAnsi="Franklin Gothic Book" w:cs="Times New Roman"/>
                <w:sz w:val="16"/>
                <w:szCs w:val="16"/>
              </w:rPr>
              <w:t xml:space="preserve"> Inhibiteur de pompe à protons</w:t>
            </w:r>
          </w:p>
          <w:p w14:paraId="31EE754D" w14:textId="19479129" w:rsidR="00BF6A87" w:rsidRPr="00ED0C88" w:rsidRDefault="00BF6A87" w:rsidP="00466D82">
            <w:pPr>
              <w:ind w:right="-108"/>
              <w:jc w:val="left"/>
              <w:rPr>
                <w:rFonts w:ascii="Franklin Gothic Book" w:hAnsi="Franklin Gothic Book" w:cs="Times New Roman"/>
              </w:rPr>
            </w:pPr>
            <w:r w:rsidRPr="002055FE">
              <w:rPr>
                <w:rFonts w:ascii="Franklin Gothic Book" w:hAnsi="Franklin Gothic Book" w:cs="Times New Roman"/>
                <w:b/>
                <w:sz w:val="16"/>
                <w:szCs w:val="16"/>
                <w:vertAlign w:val="superscript"/>
              </w:rPr>
              <w:t>3</w:t>
            </w:r>
            <w:r w:rsidR="00011C6B">
              <w:rPr>
                <w:rFonts w:ascii="Franklin Gothic Book" w:hAnsi="Franklin Gothic Book" w:cs="Times New Roman"/>
                <w:sz w:val="16"/>
                <w:szCs w:val="16"/>
              </w:rPr>
              <w:t xml:space="preserve"> Clinique prépa</w:t>
            </w:r>
            <w:r w:rsidRPr="002055FE">
              <w:rPr>
                <w:rFonts w:ascii="Franklin Gothic Book" w:hAnsi="Franklin Gothic Book" w:cs="Times New Roman"/>
                <w:sz w:val="16"/>
                <w:szCs w:val="16"/>
              </w:rPr>
              <w:t>ratoire à la chirurgie</w:t>
            </w:r>
          </w:p>
        </w:tc>
        <w:tc>
          <w:tcPr>
            <w:tcW w:w="6240" w:type="dxa"/>
            <w:gridSpan w:val="9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2416CB1D" w14:textId="77777777" w:rsidR="00BF6A87" w:rsidRPr="007709CC" w:rsidRDefault="00BF6A87" w:rsidP="008F5F46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ascii="Franklin Gothic Book" w:hAnsi="Franklin Gothic Book" w:cs="Times New Roman"/>
                <w:sz w:val="14"/>
              </w:rPr>
              <w:t>(année/mois/jour)</w:t>
            </w:r>
            <w:r w:rsidRPr="00A31FBD">
              <w:rPr>
                <w:rFonts w:ascii="Franklin Gothic Book" w:hAnsi="Franklin Gothic Book" w:cs="Times New Roman"/>
                <w:sz w:val="18"/>
              </w:rPr>
              <w:t> </w:t>
            </w:r>
            <w:r w:rsidRPr="00A31FBD">
              <w:rPr>
                <w:rFonts w:ascii="Franklin Gothic Book" w:hAnsi="Franklin Gothic Book" w:cs="Times New Roman"/>
              </w:rPr>
              <w:t>:</w:t>
            </w:r>
            <w:r w:rsidRPr="007709CC">
              <w:rPr>
                <w:rFonts w:ascii="Franklin Gothic Demi" w:hAnsi="Franklin Gothic Demi" w:cs="Times New Roman"/>
              </w:rPr>
              <w:t xml:space="preserve">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1993E3B1" w14:textId="77777777" w:rsidR="005F6EF5" w:rsidRDefault="005F6EF5" w:rsidP="006F2376">
      <w:pPr>
        <w:spacing w:after="0"/>
        <w:rPr>
          <w:rFonts w:ascii="Franklin Gothic Book" w:hAnsi="Franklin Gothic Book"/>
          <w:sz w:val="8"/>
          <w:szCs w:val="8"/>
        </w:rPr>
        <w:sectPr w:rsidR="005F6EF5" w:rsidSect="0092070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794" w:right="567" w:bottom="794" w:left="964" w:header="709" w:footer="284" w:gutter="0"/>
          <w:pgBorders w:offsetFrom="page">
            <w:top w:val="single" w:sz="4" w:space="24" w:color="FABF8F" w:themeColor="accent6" w:themeTint="99"/>
            <w:left w:val="single" w:sz="4" w:space="24" w:color="FABF8F" w:themeColor="accent6" w:themeTint="99"/>
            <w:bottom w:val="single" w:sz="4" w:space="24" w:color="FABF8F" w:themeColor="accent6" w:themeTint="99"/>
            <w:right w:val="single" w:sz="4" w:space="24" w:color="FABF8F" w:themeColor="accent6" w:themeTint="99"/>
          </w:pgBorders>
          <w:cols w:space="708"/>
          <w:titlePg/>
          <w:docGrid w:linePitch="360"/>
        </w:sectPr>
      </w:pPr>
    </w:p>
    <w:p w14:paraId="5992BE1D" w14:textId="77777777" w:rsidR="005F6EF5" w:rsidRDefault="005F6EF5" w:rsidP="005440D1">
      <w:pPr>
        <w:rPr>
          <w:rFonts w:ascii="Franklin Gothic Demi" w:hAnsi="Franklin Gothic Demi" w:cs="Arial"/>
          <w:sz w:val="28"/>
          <w:szCs w:val="28"/>
        </w:rPr>
      </w:pPr>
    </w:p>
    <w:p w14:paraId="6D943CF1" w14:textId="77777777" w:rsidR="005F6EF5" w:rsidRDefault="005F6EF5" w:rsidP="005F6EF5">
      <w:pPr>
        <w:jc w:val="center"/>
        <w:rPr>
          <w:rFonts w:ascii="Franklin Gothic Demi" w:hAnsi="Franklin Gothic Demi" w:cs="Arial"/>
          <w:sz w:val="28"/>
          <w:szCs w:val="28"/>
        </w:rPr>
      </w:pPr>
      <w:r>
        <w:rPr>
          <w:rFonts w:ascii="Franklin Gothic Demi" w:hAnsi="Franklin Gothic Demi" w:cs="Arial"/>
          <w:sz w:val="28"/>
          <w:szCs w:val="28"/>
        </w:rPr>
        <w:t>Ordonnances pharmaceutiques</w:t>
      </w:r>
    </w:p>
    <w:p w14:paraId="6AF2E4A8" w14:textId="3BD8B20E" w:rsidR="005F6EF5" w:rsidRPr="00DB171D" w:rsidRDefault="00610B00" w:rsidP="005F6EF5">
      <w:pPr>
        <w:jc w:val="center"/>
        <w:rPr>
          <w:rFonts w:ascii="Franklin Gothic Demi" w:hAnsi="Franklin Gothic Demi" w:cs="Arial"/>
          <w:sz w:val="28"/>
          <w:szCs w:val="28"/>
        </w:rPr>
      </w:pPr>
      <w:r>
        <w:rPr>
          <w:rFonts w:ascii="Franklin Gothic Demi" w:hAnsi="Franklin Gothic Demi" w:cs="Arial"/>
          <w:sz w:val="28"/>
          <w:szCs w:val="28"/>
        </w:rPr>
        <w:t>Chirurgie orthopédique - postopératoire</w:t>
      </w:r>
    </w:p>
    <w:p w14:paraId="7B483AE2" w14:textId="77777777" w:rsidR="00132882" w:rsidRPr="00CE7EDE" w:rsidRDefault="00132882" w:rsidP="00132882">
      <w:pPr>
        <w:jc w:val="left"/>
        <w:rPr>
          <w:rFonts w:ascii="Franklin Gothic Book" w:hAnsi="Franklin Gothic Book" w:cs="Times New Roman"/>
          <w:b/>
          <w:sz w:val="18"/>
          <w:szCs w:val="18"/>
          <w:u w:val="single"/>
        </w:rPr>
      </w:pPr>
      <w:proofErr w:type="spellStart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>Rivaroxaban</w:t>
      </w:r>
      <w:proofErr w:type="spellEnd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 xml:space="preserve"> seul ou </w:t>
      </w:r>
      <w:proofErr w:type="spellStart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>rivaroxaban</w:t>
      </w:r>
      <w:proofErr w:type="spellEnd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 xml:space="preserve"> suivi </w:t>
      </w:r>
      <w:r w:rsidRPr="00CE7EDE">
        <w:rPr>
          <w:rFonts w:ascii="Franklin Gothic Book" w:eastAsia="MS Gothic" w:hAnsi="Franklin Gothic Book" w:cs="Calibri"/>
          <w:b/>
          <w:sz w:val="18"/>
          <w:szCs w:val="18"/>
          <w:u w:val="single"/>
        </w:rPr>
        <w:t>d’acide acétylsalicylique (ASA)</w:t>
      </w:r>
    </w:p>
    <w:p w14:paraId="43F28AA0" w14:textId="278D5B4D" w:rsidR="002B72C4" w:rsidRDefault="002B72C4" w:rsidP="009D207A">
      <w:pPr>
        <w:jc w:val="left"/>
        <w:rPr>
          <w:rFonts w:ascii="Franklin Gothic Book" w:hAnsi="Franklin Gothic Book" w:cs="Times New Roman"/>
          <w:sz w:val="18"/>
          <w:szCs w:val="18"/>
        </w:rPr>
      </w:pPr>
      <w:r>
        <w:rPr>
          <w:rFonts w:ascii="Franklin Gothic Book" w:hAnsi="Franklin Gothic Book" w:cs="Times New Roman"/>
          <w:sz w:val="18"/>
          <w:szCs w:val="18"/>
        </w:rPr>
        <w:t xml:space="preserve">Il a été décidé de mettre seulement le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sur l’ordonnance pharmaceutique interne, car le</w:t>
      </w:r>
      <w:r w:rsidR="00132882">
        <w:rPr>
          <w:rFonts w:ascii="Franklin Gothic Book" w:hAnsi="Franklin Gothic Book" w:cs="Times New Roman"/>
          <w:sz w:val="18"/>
          <w:szCs w:val="18"/>
        </w:rPr>
        <w:t xml:space="preserve">s patients hospitalisés sont à </w:t>
      </w:r>
      <w:r>
        <w:rPr>
          <w:rFonts w:ascii="Franklin Gothic Book" w:hAnsi="Franklin Gothic Book" w:cs="Times New Roman"/>
          <w:sz w:val="18"/>
          <w:szCs w:val="18"/>
        </w:rPr>
        <w:t>risque plus élevé de thrombose et l’</w:t>
      </w:r>
      <w:r>
        <w:rPr>
          <w:rFonts w:ascii="Franklin Gothic Book" w:eastAsia="MS Gothic" w:hAnsi="Franklin Gothic Book" w:cs="Calibri"/>
          <w:sz w:val="18"/>
          <w:szCs w:val="18"/>
        </w:rPr>
        <w:t>acide acétylsalicylique (ASA)</w:t>
      </w:r>
      <w:r>
        <w:rPr>
          <w:rFonts w:ascii="Franklin Gothic Book" w:hAnsi="Franklin Gothic Book" w:cs="Times New Roman"/>
          <w:sz w:val="18"/>
          <w:szCs w:val="18"/>
        </w:rPr>
        <w:t xml:space="preserve"> seul n’est pas indiqué dans ce cas. Le régime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suivi d’ASA peut cependant être prescrit en externe pour un patient qui a reçu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seul per hospitalisation. </w:t>
      </w:r>
    </w:p>
    <w:p w14:paraId="1EF8EE09" w14:textId="6CEA6A1E" w:rsidR="004F1977" w:rsidRDefault="00132882" w:rsidP="00132882">
      <w:pPr>
        <w:jc w:val="left"/>
        <w:rPr>
          <w:rFonts w:ascii="Franklin Gothic Book" w:hAnsi="Franklin Gothic Book" w:cs="Times New Roman"/>
          <w:sz w:val="18"/>
          <w:szCs w:val="18"/>
        </w:rPr>
      </w:pPr>
      <w:r>
        <w:rPr>
          <w:rFonts w:ascii="Franklin Gothic Book" w:hAnsi="Franklin Gothic Book" w:cs="Times New Roman"/>
          <w:sz w:val="18"/>
          <w:szCs w:val="18"/>
        </w:rPr>
        <w:t>Il a été décidé de ne pas mettre de durée de traitement sur l’</w:t>
      </w:r>
      <w:r w:rsidR="004F1977">
        <w:rPr>
          <w:rFonts w:ascii="Franklin Gothic Book" w:hAnsi="Franklin Gothic Book" w:cs="Times New Roman"/>
          <w:sz w:val="18"/>
          <w:szCs w:val="18"/>
        </w:rPr>
        <w:t>ordonnance pharmaceutique interne</w:t>
      </w:r>
      <w:r w:rsidR="004F1977" w:rsidRPr="004F1977">
        <w:rPr>
          <w:rFonts w:ascii="Franklin Gothic Book" w:hAnsi="Franklin Gothic Book" w:cs="Times New Roman"/>
          <w:sz w:val="18"/>
          <w:szCs w:val="18"/>
        </w:rPr>
        <w:t xml:space="preserve"> </w:t>
      </w:r>
      <w:r w:rsidR="004F1977">
        <w:rPr>
          <w:rFonts w:ascii="Franklin Gothic Book" w:hAnsi="Franklin Gothic Book" w:cs="Times New Roman"/>
          <w:sz w:val="18"/>
          <w:szCs w:val="18"/>
        </w:rPr>
        <w:t xml:space="preserve">car les patients hospitalisés sont à risque plus élevé de thrombose et une </w:t>
      </w:r>
      <w:proofErr w:type="spellStart"/>
      <w:r w:rsidR="004F1977">
        <w:rPr>
          <w:rFonts w:ascii="Franklin Gothic Book" w:hAnsi="Franklin Gothic Book" w:cs="Times New Roman"/>
          <w:sz w:val="18"/>
          <w:szCs w:val="18"/>
        </w:rPr>
        <w:t>thromboprophylaxie</w:t>
      </w:r>
      <w:proofErr w:type="spellEnd"/>
      <w:r w:rsidR="004F1977">
        <w:rPr>
          <w:rFonts w:ascii="Franklin Gothic Book" w:hAnsi="Franklin Gothic Book" w:cs="Times New Roman"/>
          <w:sz w:val="18"/>
          <w:szCs w:val="18"/>
        </w:rPr>
        <w:t xml:space="preserve"> est recommandée pendant toute la durée de l’ho</w:t>
      </w:r>
      <w:r w:rsidR="001450FE">
        <w:rPr>
          <w:rFonts w:ascii="Franklin Gothic Book" w:hAnsi="Franklin Gothic Book" w:cs="Times New Roman"/>
          <w:sz w:val="18"/>
          <w:szCs w:val="18"/>
        </w:rPr>
        <w:t>s</w:t>
      </w:r>
      <w:r w:rsidR="004F1977">
        <w:rPr>
          <w:rFonts w:ascii="Franklin Gothic Book" w:hAnsi="Franklin Gothic Book" w:cs="Times New Roman"/>
          <w:sz w:val="18"/>
          <w:szCs w:val="18"/>
        </w:rPr>
        <w:t>pitalisation.</w:t>
      </w:r>
    </w:p>
    <w:p w14:paraId="2426A063" w14:textId="0E9FC8BA" w:rsidR="00132882" w:rsidRDefault="00132882" w:rsidP="00132882">
      <w:pPr>
        <w:jc w:val="left"/>
        <w:rPr>
          <w:rFonts w:ascii="Franklin Gothic Book" w:hAnsi="Franklin Gothic Book" w:cs="Times New Roman"/>
          <w:sz w:val="18"/>
          <w:szCs w:val="18"/>
        </w:rPr>
      </w:pPr>
      <w:r>
        <w:rPr>
          <w:rFonts w:ascii="Franklin Gothic Book" w:hAnsi="Franklin Gothic Book" w:cs="Times New Roman"/>
          <w:sz w:val="18"/>
          <w:szCs w:val="18"/>
        </w:rPr>
        <w:t xml:space="preserve">Une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thromboprophylaxie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avec </w:t>
      </w:r>
      <w:proofErr w:type="spellStart"/>
      <w:r w:rsidR="008E36ED"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 w:rsidR="008E36ED">
        <w:rPr>
          <w:rFonts w:ascii="Franklin Gothic Book" w:hAnsi="Franklin Gothic Book" w:cs="Times New Roman"/>
          <w:sz w:val="18"/>
          <w:szCs w:val="18"/>
        </w:rPr>
        <w:t xml:space="preserve"> seul ou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rivaroxa</w:t>
      </w:r>
      <w:r w:rsidR="00AD16EB">
        <w:rPr>
          <w:rFonts w:ascii="Franklin Gothic Book" w:hAnsi="Franklin Gothic Book" w:cs="Times New Roman"/>
          <w:sz w:val="18"/>
          <w:szCs w:val="18"/>
        </w:rPr>
        <w:t>ba</w:t>
      </w:r>
      <w:r>
        <w:rPr>
          <w:rFonts w:ascii="Franklin Gothic Book" w:hAnsi="Franklin Gothic Book" w:cs="Times New Roman"/>
          <w:sz w:val="18"/>
          <w:szCs w:val="18"/>
        </w:rPr>
        <w:t>n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suivi </w:t>
      </w:r>
      <w:r>
        <w:rPr>
          <w:rFonts w:ascii="Franklin Gothic Book" w:eastAsia="MS Gothic" w:hAnsi="Franklin Gothic Book" w:cs="Calibri"/>
          <w:sz w:val="18"/>
          <w:szCs w:val="18"/>
        </w:rPr>
        <w:t>d’</w:t>
      </w:r>
      <w:r w:rsidR="005F051A">
        <w:rPr>
          <w:rFonts w:ascii="Franklin Gothic Book" w:eastAsia="MS Gothic" w:hAnsi="Franklin Gothic Book" w:cs="Calibri"/>
          <w:sz w:val="18"/>
          <w:szCs w:val="18"/>
        </w:rPr>
        <w:t>ASA</w:t>
      </w:r>
      <w:r>
        <w:rPr>
          <w:rFonts w:ascii="Franklin Gothic Book" w:hAnsi="Franklin Gothic Book" w:cs="Times New Roman"/>
          <w:sz w:val="18"/>
          <w:szCs w:val="18"/>
        </w:rPr>
        <w:t xml:space="preserve"> a été étudié</w:t>
      </w:r>
      <w:r w:rsidR="00CE7EDE">
        <w:rPr>
          <w:rFonts w:ascii="Franklin Gothic Book" w:hAnsi="Franklin Gothic Book" w:cs="Times New Roman"/>
          <w:sz w:val="18"/>
          <w:szCs w:val="18"/>
        </w:rPr>
        <w:t>e</w:t>
      </w:r>
      <w:r>
        <w:rPr>
          <w:rFonts w:ascii="Franklin Gothic Book" w:hAnsi="Franklin Gothic Book" w:cs="Times New Roman"/>
          <w:sz w:val="18"/>
          <w:szCs w:val="18"/>
        </w:rPr>
        <w:t xml:space="preserve"> seulement pour les chirurgies orthopédiques électives du genou et de la hanche secondaire </w:t>
      </w:r>
      <w:r w:rsidR="005F051A">
        <w:rPr>
          <w:rFonts w:ascii="Franklin Gothic Book" w:hAnsi="Franklin Gothic Book" w:cs="Times New Roman"/>
          <w:sz w:val="18"/>
          <w:szCs w:val="18"/>
        </w:rPr>
        <w:t xml:space="preserve">liées </w:t>
      </w:r>
      <w:r>
        <w:rPr>
          <w:rFonts w:ascii="Franklin Gothic Book" w:hAnsi="Franklin Gothic Book" w:cs="Times New Roman"/>
          <w:sz w:val="18"/>
          <w:szCs w:val="18"/>
        </w:rPr>
        <w:t>à de l’arthrose (prothèse totale de la hanche (PTH), prothèse totale du genou (PTG) ou prothèse unilatérale du genou (PUG)</w:t>
      </w:r>
      <w:r w:rsidR="001450FE">
        <w:rPr>
          <w:rFonts w:ascii="Franklin Gothic Book" w:hAnsi="Franklin Gothic Book" w:cs="Times New Roman"/>
          <w:sz w:val="18"/>
          <w:szCs w:val="18"/>
        </w:rPr>
        <w:t>)</w:t>
      </w:r>
      <w:r w:rsidR="005F051A">
        <w:rPr>
          <w:rFonts w:ascii="Franklin Gothic Book" w:hAnsi="Franklin Gothic Book" w:cs="Times New Roman"/>
          <w:sz w:val="18"/>
          <w:szCs w:val="18"/>
        </w:rPr>
        <w:t xml:space="preserve">. Cette </w:t>
      </w:r>
      <w:proofErr w:type="spellStart"/>
      <w:r w:rsidR="005F051A">
        <w:rPr>
          <w:rFonts w:ascii="Franklin Gothic Book" w:hAnsi="Franklin Gothic Book" w:cs="Times New Roman"/>
          <w:sz w:val="18"/>
          <w:szCs w:val="18"/>
        </w:rPr>
        <w:t>thromboprophylaxie</w:t>
      </w:r>
      <w:proofErr w:type="spellEnd"/>
      <w:r w:rsidR="005F051A">
        <w:rPr>
          <w:rFonts w:ascii="Franklin Gothic Book" w:hAnsi="Franklin Gothic Book" w:cs="Times New Roman"/>
          <w:sz w:val="18"/>
          <w:szCs w:val="18"/>
        </w:rPr>
        <w:t xml:space="preserve"> n</w:t>
      </w:r>
      <w:r>
        <w:rPr>
          <w:rFonts w:ascii="Franklin Gothic Book" w:hAnsi="Franklin Gothic Book" w:cs="Times New Roman"/>
          <w:sz w:val="18"/>
          <w:szCs w:val="18"/>
        </w:rPr>
        <w:t>e doit pas être utilisée pour les chirurgies secondaires à un trauma, par exemple une PTH suite à une fracture de hanche. Les héparines de faible poids moléculaire ou l’héparine non fractionnée doivent être utilisées pour tous les autres types de chirurgies électives ou tous les types chir</w:t>
      </w:r>
      <w:r w:rsidR="001450FE">
        <w:rPr>
          <w:rFonts w:ascii="Franklin Gothic Book" w:hAnsi="Franklin Gothic Book" w:cs="Times New Roman"/>
          <w:sz w:val="18"/>
          <w:szCs w:val="18"/>
        </w:rPr>
        <w:t>urgies secondaires à un trauma.</w:t>
      </w:r>
    </w:p>
    <w:p w14:paraId="15EADD34" w14:textId="4AFCA94E" w:rsidR="009752E1" w:rsidRPr="0064719D" w:rsidRDefault="009752E1" w:rsidP="009752E1">
      <w:pPr>
        <w:jc w:val="left"/>
        <w:rPr>
          <w:rFonts w:ascii="Franklin Gothic Book" w:hAnsi="Franklin Gothic Book" w:cs="Times New Roman"/>
          <w:sz w:val="18"/>
          <w:szCs w:val="18"/>
        </w:rPr>
      </w:pPr>
      <w:r>
        <w:rPr>
          <w:rFonts w:ascii="Franklin Gothic Book" w:hAnsi="Franklin Gothic Book" w:cs="Times New Roman"/>
          <w:sz w:val="18"/>
          <w:szCs w:val="18"/>
        </w:rPr>
        <w:t xml:space="preserve">Même pour une chirurgie élective de type PTH/PTG/PUG, une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thromboprophylaxie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sous-cutanée doit être utilisée en cas d’obésité importante (indice de masse corporelle (IMC) supérieure à 40 kg/m2), de clairance à la créatinine inférieure à 15 ml/min, d’interaction ou de contre-indication au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ou à l’ASA ou d’antécédent de chirurgie </w:t>
      </w:r>
      <w:proofErr w:type="spellStart"/>
      <w:r>
        <w:rPr>
          <w:rFonts w:ascii="Franklin Gothic Book" w:hAnsi="Franklin Gothic Book" w:cs="Times New Roman"/>
          <w:sz w:val="18"/>
          <w:szCs w:val="18"/>
        </w:rPr>
        <w:t>bariatrique</w:t>
      </w:r>
      <w:proofErr w:type="spellEnd"/>
      <w:r>
        <w:rPr>
          <w:rFonts w:ascii="Franklin Gothic Book" w:hAnsi="Franklin Gothic Book" w:cs="Times New Roman"/>
          <w:sz w:val="18"/>
          <w:szCs w:val="18"/>
        </w:rPr>
        <w:t xml:space="preserve"> (mise à part celle</w:t>
      </w:r>
      <w:r w:rsidRPr="00E86F19">
        <w:rPr>
          <w:rFonts w:ascii="Franklin Gothic Book" w:hAnsi="Franklin Gothic Book" w:cs="Times New Roman"/>
          <w:sz w:val="18"/>
          <w:szCs w:val="18"/>
        </w:rPr>
        <w:t xml:space="preserve"> </w:t>
      </w:r>
      <w:r>
        <w:rPr>
          <w:rFonts w:ascii="Franklin Gothic Book" w:hAnsi="Franklin Gothic Book" w:cs="Times New Roman"/>
          <w:sz w:val="18"/>
          <w:szCs w:val="18"/>
        </w:rPr>
        <w:t xml:space="preserve">de type gastrectomie pariétale que </w:t>
      </w:r>
      <w:r w:rsidR="00CE7EDE">
        <w:rPr>
          <w:rFonts w:ascii="Franklin Gothic Book" w:hAnsi="Franklin Gothic Book" w:cs="Times New Roman"/>
          <w:sz w:val="18"/>
          <w:szCs w:val="18"/>
        </w:rPr>
        <w:t>l’</w:t>
      </w:r>
      <w:proofErr w:type="spellStart"/>
      <w:r w:rsidR="00CE7EDE">
        <w:rPr>
          <w:rFonts w:ascii="Franklin Gothic Book" w:hAnsi="Franklin Gothic Book" w:cs="Times New Roman"/>
          <w:sz w:val="18"/>
          <w:szCs w:val="18"/>
        </w:rPr>
        <w:t>apixaban</w:t>
      </w:r>
      <w:proofErr w:type="spellEnd"/>
      <w:r w:rsidR="00CE7EDE">
        <w:rPr>
          <w:rFonts w:ascii="Franklin Gothic Book" w:hAnsi="Franklin Gothic Book" w:cs="Times New Roman"/>
          <w:sz w:val="18"/>
          <w:szCs w:val="18"/>
        </w:rPr>
        <w:t xml:space="preserve"> 2,</w:t>
      </w:r>
      <w:r w:rsidRPr="00E86F19">
        <w:rPr>
          <w:rFonts w:ascii="Franklin Gothic Book" w:hAnsi="Franklin Gothic Book" w:cs="Times New Roman"/>
          <w:sz w:val="18"/>
          <w:szCs w:val="18"/>
        </w:rPr>
        <w:t xml:space="preserve">5 mg par </w:t>
      </w:r>
      <w:r>
        <w:rPr>
          <w:rFonts w:ascii="Franklin Gothic Book" w:hAnsi="Franklin Gothic Book" w:cs="Times New Roman"/>
          <w:sz w:val="18"/>
          <w:szCs w:val="18"/>
        </w:rPr>
        <w:t>voie orale</w:t>
      </w:r>
      <w:r w:rsidRPr="00E86F19">
        <w:rPr>
          <w:rFonts w:ascii="Franklin Gothic Book" w:hAnsi="Franklin Gothic Book" w:cs="Times New Roman"/>
          <w:sz w:val="18"/>
          <w:szCs w:val="18"/>
        </w:rPr>
        <w:t xml:space="preserve"> deux fois par jour </w:t>
      </w:r>
      <w:r>
        <w:rPr>
          <w:rFonts w:ascii="Franklin Gothic Book" w:hAnsi="Franklin Gothic Book" w:cs="Times New Roman"/>
          <w:sz w:val="18"/>
          <w:szCs w:val="18"/>
        </w:rPr>
        <w:t xml:space="preserve">pourrait être utilisé). </w:t>
      </w:r>
    </w:p>
    <w:p w14:paraId="32A9B4BF" w14:textId="77777777" w:rsidR="00132882" w:rsidRPr="00CE7EDE" w:rsidRDefault="00132882" w:rsidP="00132882">
      <w:pPr>
        <w:jc w:val="left"/>
        <w:rPr>
          <w:rFonts w:ascii="Franklin Gothic Book" w:hAnsi="Franklin Gothic Book" w:cs="Times New Roman"/>
          <w:sz w:val="18"/>
          <w:szCs w:val="18"/>
          <w:u w:val="single"/>
        </w:rPr>
      </w:pPr>
      <w:proofErr w:type="spellStart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>Rivaroxaban</w:t>
      </w:r>
      <w:proofErr w:type="spellEnd"/>
      <w:r w:rsidRPr="00CE7EDE">
        <w:rPr>
          <w:rFonts w:ascii="Franklin Gothic Book" w:hAnsi="Franklin Gothic Book" w:cs="Times New Roman"/>
          <w:b/>
          <w:sz w:val="18"/>
          <w:szCs w:val="18"/>
          <w:u w:val="single"/>
        </w:rPr>
        <w:t xml:space="preserve"> suivi </w:t>
      </w:r>
      <w:r w:rsidRPr="00CE7EDE">
        <w:rPr>
          <w:rFonts w:ascii="Franklin Gothic Book" w:eastAsia="MS Gothic" w:hAnsi="Franklin Gothic Book" w:cs="Calibri"/>
          <w:b/>
          <w:sz w:val="18"/>
          <w:szCs w:val="18"/>
          <w:u w:val="single"/>
        </w:rPr>
        <w:t>d’acide acétylsalicylique (ASA)</w:t>
      </w:r>
    </w:p>
    <w:p w14:paraId="3387E219" w14:textId="77777777" w:rsidR="00132882" w:rsidRDefault="00132882" w:rsidP="00132882">
      <w:pPr>
        <w:spacing w:after="120" w:line="240" w:lineRule="auto"/>
        <w:jc w:val="left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 w:cs="Times New Roman"/>
          <w:sz w:val="18"/>
          <w:szCs w:val="18"/>
        </w:rPr>
        <w:t>La</w:t>
      </w:r>
      <w:r w:rsidRPr="0064719D">
        <w:rPr>
          <w:rFonts w:ascii="Franklin Gothic Book" w:hAnsi="Franklin Gothic Book" w:cs="Times New Roman"/>
          <w:sz w:val="18"/>
          <w:szCs w:val="18"/>
        </w:rPr>
        <w:t xml:space="preserve"> </w:t>
      </w:r>
      <w:proofErr w:type="spellStart"/>
      <w:r w:rsidRPr="0064719D">
        <w:rPr>
          <w:rFonts w:ascii="Franklin Gothic Book" w:hAnsi="Franklin Gothic Book" w:cs="Times New Roman"/>
          <w:sz w:val="18"/>
          <w:szCs w:val="18"/>
        </w:rPr>
        <w:t>thromboprophylaxie</w:t>
      </w:r>
      <w:proofErr w:type="spellEnd"/>
      <w:r w:rsidRPr="0064719D">
        <w:rPr>
          <w:rFonts w:ascii="Franklin Gothic Book" w:hAnsi="Franklin Gothic Book" w:cs="Times New Roman"/>
          <w:sz w:val="18"/>
          <w:szCs w:val="18"/>
        </w:rPr>
        <w:t xml:space="preserve"> avec </w:t>
      </w:r>
      <w:proofErr w:type="spellStart"/>
      <w:r w:rsidRPr="0064719D">
        <w:rPr>
          <w:rFonts w:ascii="Franklin Gothic Book" w:hAnsi="Franklin Gothic Book" w:cs="Times New Roman"/>
          <w:sz w:val="18"/>
          <w:szCs w:val="18"/>
        </w:rPr>
        <w:t>rivaroxaban</w:t>
      </w:r>
      <w:proofErr w:type="spellEnd"/>
      <w:r w:rsidRPr="0064719D">
        <w:rPr>
          <w:rFonts w:ascii="Franklin Gothic Book" w:hAnsi="Franklin Gothic Book" w:cs="Times New Roman"/>
          <w:sz w:val="18"/>
          <w:szCs w:val="18"/>
        </w:rPr>
        <w:t xml:space="preserve"> pour 5 jours </w:t>
      </w:r>
      <w:proofErr w:type="gramStart"/>
      <w:r w:rsidRPr="0064719D">
        <w:rPr>
          <w:rFonts w:ascii="Franklin Gothic Book" w:hAnsi="Franklin Gothic Book" w:cs="Times New Roman"/>
          <w:sz w:val="18"/>
          <w:szCs w:val="18"/>
        </w:rPr>
        <w:t>suivi</w:t>
      </w:r>
      <w:proofErr w:type="gramEnd"/>
      <w:r w:rsidRPr="0064719D">
        <w:rPr>
          <w:rFonts w:ascii="Franklin Gothic Book" w:hAnsi="Franklin Gothic Book" w:cs="Times New Roman"/>
          <w:sz w:val="18"/>
          <w:szCs w:val="18"/>
        </w:rPr>
        <w:t xml:space="preserve"> d’</w:t>
      </w:r>
      <w:r>
        <w:rPr>
          <w:rFonts w:ascii="Franklin Gothic Book" w:hAnsi="Franklin Gothic Book" w:cs="Times New Roman"/>
          <w:sz w:val="18"/>
          <w:szCs w:val="18"/>
        </w:rPr>
        <w:t xml:space="preserve">ASA </w:t>
      </w:r>
      <w:r w:rsidRPr="0064719D">
        <w:rPr>
          <w:rFonts w:ascii="Franklin Gothic Book" w:hAnsi="Franklin Gothic Book" w:cs="Times New Roman"/>
          <w:sz w:val="18"/>
          <w:szCs w:val="18"/>
        </w:rPr>
        <w:t>(</w:t>
      </w:r>
      <w:r w:rsidRPr="0064719D">
        <w:rPr>
          <w:rFonts w:ascii="Franklin Gothic Book" w:hAnsi="Franklin Gothic Book"/>
          <w:sz w:val="18"/>
          <w:szCs w:val="18"/>
        </w:rPr>
        <w:t xml:space="preserve">pour 9 ou 30 jours) </w:t>
      </w:r>
      <w:r>
        <w:rPr>
          <w:rFonts w:ascii="Franklin Gothic Book" w:hAnsi="Franklin Gothic Book"/>
          <w:sz w:val="18"/>
          <w:szCs w:val="18"/>
        </w:rPr>
        <w:t>n’est pas recommandée dans les situations suivantes :</w:t>
      </w:r>
    </w:p>
    <w:p w14:paraId="7EF9A355" w14:textId="77777777" w:rsidR="00132882" w:rsidRDefault="00132882" w:rsidP="00132882">
      <w:pPr>
        <w:pStyle w:val="Paragraphedeliste"/>
        <w:numPr>
          <w:ilvl w:val="0"/>
          <w:numId w:val="13"/>
        </w:numPr>
        <w:tabs>
          <w:tab w:val="left" w:pos="3123"/>
          <w:tab w:val="left" w:pos="5205"/>
        </w:tabs>
        <w:jc w:val="left"/>
        <w:rPr>
          <w:rFonts w:ascii="Franklin Gothic Book" w:hAnsi="Franklin Gothic Book" w:cs="Times New Roman"/>
          <w:i/>
          <w:sz w:val="16"/>
          <w:szCs w:val="16"/>
        </w:rPr>
      </w:pPr>
      <w:r>
        <w:rPr>
          <w:rFonts w:ascii="Franklin Gothic Book" w:hAnsi="Franklin Gothic Book" w:cs="Times New Roman"/>
          <w:i/>
          <w:sz w:val="16"/>
          <w:szCs w:val="16"/>
        </w:rPr>
        <w:t xml:space="preserve">Antécédent de </w:t>
      </w:r>
      <w:proofErr w:type="spellStart"/>
      <w:r>
        <w:rPr>
          <w:rFonts w:ascii="Franklin Gothic Book" w:hAnsi="Franklin Gothic Book" w:cs="Times New Roman"/>
          <w:i/>
          <w:sz w:val="16"/>
          <w:szCs w:val="16"/>
        </w:rPr>
        <w:t>thromboembolie</w:t>
      </w:r>
      <w:proofErr w:type="spellEnd"/>
      <w:r>
        <w:rPr>
          <w:rFonts w:ascii="Franklin Gothic Book" w:hAnsi="Franklin Gothic Book" w:cs="Times New Roman"/>
          <w:i/>
          <w:sz w:val="16"/>
          <w:szCs w:val="16"/>
        </w:rPr>
        <w:t xml:space="preserve"> veineuse</w:t>
      </w:r>
    </w:p>
    <w:p w14:paraId="49FBF44E" w14:textId="77777777" w:rsidR="00132882" w:rsidRDefault="00132882" w:rsidP="00132882">
      <w:pPr>
        <w:pStyle w:val="Paragraphedeliste"/>
        <w:numPr>
          <w:ilvl w:val="0"/>
          <w:numId w:val="13"/>
        </w:numPr>
        <w:tabs>
          <w:tab w:val="left" w:pos="3123"/>
          <w:tab w:val="left" w:pos="5205"/>
        </w:tabs>
        <w:jc w:val="left"/>
        <w:rPr>
          <w:rFonts w:ascii="Franklin Gothic Book" w:hAnsi="Franklin Gothic Book" w:cs="Times New Roman"/>
          <w:i/>
          <w:sz w:val="16"/>
          <w:szCs w:val="16"/>
        </w:rPr>
      </w:pPr>
      <w:r>
        <w:rPr>
          <w:rFonts w:ascii="Franklin Gothic Book" w:hAnsi="Franklin Gothic Book" w:cs="Times New Roman"/>
          <w:i/>
          <w:sz w:val="16"/>
          <w:szCs w:val="16"/>
        </w:rPr>
        <w:t>Fracture membre inférieur dans les 3 derniers mois</w:t>
      </w:r>
    </w:p>
    <w:p w14:paraId="61D83B10" w14:textId="5C4C055D" w:rsidR="00132882" w:rsidRDefault="00132882" w:rsidP="00132882">
      <w:pPr>
        <w:pStyle w:val="Paragraphedeliste"/>
        <w:numPr>
          <w:ilvl w:val="0"/>
          <w:numId w:val="13"/>
        </w:numPr>
        <w:tabs>
          <w:tab w:val="left" w:pos="3123"/>
          <w:tab w:val="left" w:pos="5205"/>
        </w:tabs>
        <w:jc w:val="left"/>
        <w:rPr>
          <w:rFonts w:ascii="Franklin Gothic Book" w:hAnsi="Franklin Gothic Book" w:cs="Times New Roman"/>
          <w:i/>
          <w:sz w:val="16"/>
          <w:szCs w:val="16"/>
        </w:rPr>
      </w:pPr>
      <w:r>
        <w:rPr>
          <w:rFonts w:ascii="Franklin Gothic Book" w:hAnsi="Franklin Gothic Book" w:cs="Times New Roman"/>
          <w:i/>
          <w:sz w:val="16"/>
          <w:szCs w:val="16"/>
        </w:rPr>
        <w:t xml:space="preserve">Cancer </w:t>
      </w:r>
      <w:r w:rsidR="009F4BCA">
        <w:rPr>
          <w:rFonts w:ascii="Franklin Gothic Book" w:hAnsi="Franklin Gothic Book" w:cs="Times New Roman"/>
          <w:i/>
          <w:sz w:val="16"/>
          <w:szCs w:val="16"/>
        </w:rPr>
        <w:t>actif</w:t>
      </w:r>
      <w:r w:rsidR="009752E1">
        <w:rPr>
          <w:rFonts w:ascii="Franklin Gothic Book" w:hAnsi="Franklin Gothic Book" w:cs="Times New Roman"/>
          <w:i/>
          <w:sz w:val="16"/>
          <w:szCs w:val="16"/>
        </w:rPr>
        <w:t xml:space="preserve"> ou métastatique</w:t>
      </w:r>
    </w:p>
    <w:p w14:paraId="3F5EAFC7" w14:textId="77777777" w:rsidR="00132882" w:rsidRPr="00952B29" w:rsidRDefault="00132882" w:rsidP="00132882">
      <w:pPr>
        <w:pStyle w:val="Paragraphedeliste"/>
        <w:numPr>
          <w:ilvl w:val="0"/>
          <w:numId w:val="13"/>
        </w:numPr>
        <w:tabs>
          <w:tab w:val="left" w:pos="3123"/>
          <w:tab w:val="left" w:pos="5205"/>
        </w:tabs>
        <w:jc w:val="left"/>
        <w:rPr>
          <w:rFonts w:ascii="Franklin Gothic Book" w:hAnsi="Franklin Gothic Book" w:cs="Times New Roman"/>
          <w:i/>
          <w:sz w:val="16"/>
          <w:szCs w:val="16"/>
        </w:rPr>
      </w:pPr>
      <w:r w:rsidRPr="00952B29">
        <w:rPr>
          <w:rFonts w:ascii="Franklin Gothic Book" w:hAnsi="Franklin Gothic Book" w:cs="Times New Roman"/>
          <w:i/>
          <w:sz w:val="16"/>
          <w:szCs w:val="16"/>
        </w:rPr>
        <w:t>Chirurgie bilatérale</w:t>
      </w:r>
    </w:p>
    <w:p w14:paraId="2E8A2C67" w14:textId="77777777" w:rsidR="00132882" w:rsidRPr="00B95998" w:rsidRDefault="00132882" w:rsidP="00132882">
      <w:pPr>
        <w:pStyle w:val="Paragraphedeliste"/>
        <w:numPr>
          <w:ilvl w:val="0"/>
          <w:numId w:val="13"/>
        </w:numPr>
        <w:spacing w:after="120" w:line="240" w:lineRule="auto"/>
        <w:jc w:val="left"/>
        <w:rPr>
          <w:rFonts w:ascii="Franklin Gothic Book" w:hAnsi="Franklin Gothic Book" w:cs="Times New Roman"/>
          <w:sz w:val="18"/>
          <w:szCs w:val="18"/>
        </w:rPr>
      </w:pPr>
      <w:r>
        <w:rPr>
          <w:rFonts w:ascii="Franklin Gothic Book" w:hAnsi="Franklin Gothic Book" w:cs="Times New Roman"/>
          <w:i/>
          <w:sz w:val="16"/>
          <w:szCs w:val="16"/>
        </w:rPr>
        <w:t xml:space="preserve">Chirurgie majeure dans les 3 derniers mois ou </w:t>
      </w:r>
      <w:r w:rsidRPr="000200C4">
        <w:rPr>
          <w:rFonts w:ascii="Franklin Gothic Book" w:hAnsi="Franklin Gothic Book" w:cs="Times New Roman"/>
          <w:i/>
          <w:sz w:val="16"/>
          <w:szCs w:val="16"/>
        </w:rPr>
        <w:t>attendue dans les 3 prochains mois</w:t>
      </w:r>
      <w:r>
        <w:rPr>
          <w:rFonts w:ascii="Franklin Gothic Book" w:hAnsi="Franklin Gothic Book" w:cs="Times New Roman"/>
          <w:i/>
          <w:sz w:val="16"/>
          <w:szCs w:val="16"/>
        </w:rPr>
        <w:t xml:space="preserve"> </w:t>
      </w:r>
    </w:p>
    <w:p w14:paraId="05D62D5C" w14:textId="77777777" w:rsidR="00132882" w:rsidRPr="00B95998" w:rsidRDefault="00132882" w:rsidP="00132882">
      <w:pPr>
        <w:pStyle w:val="Paragraphedeliste"/>
        <w:spacing w:after="120" w:line="240" w:lineRule="auto"/>
        <w:jc w:val="left"/>
        <w:rPr>
          <w:rFonts w:ascii="Franklin Gothic Book" w:hAnsi="Franklin Gothic Book" w:cs="Times New Roman"/>
          <w:sz w:val="18"/>
          <w:szCs w:val="18"/>
        </w:rPr>
      </w:pPr>
    </w:p>
    <w:p w14:paraId="58DE9FD5" w14:textId="3D6411F1" w:rsidR="00F27387" w:rsidRPr="00E86F19" w:rsidRDefault="00E86F19" w:rsidP="009D207A">
      <w:pPr>
        <w:spacing w:after="0"/>
        <w:rPr>
          <w:rFonts w:ascii="Franklin Gothic Book" w:hAnsi="Franklin Gothic Book"/>
          <w:b/>
          <w:sz w:val="18"/>
          <w:szCs w:val="18"/>
        </w:rPr>
      </w:pPr>
      <w:proofErr w:type="spellStart"/>
      <w:r w:rsidRPr="00E86F19">
        <w:rPr>
          <w:rFonts w:ascii="Franklin Gothic Book" w:hAnsi="Franklin Gothic Book"/>
          <w:b/>
          <w:sz w:val="18"/>
          <w:szCs w:val="18"/>
        </w:rPr>
        <w:t>Dexlansoprazole</w:t>
      </w:r>
      <w:proofErr w:type="spellEnd"/>
    </w:p>
    <w:p w14:paraId="066C2647" w14:textId="77777777" w:rsidR="009D207A" w:rsidRPr="0064719D" w:rsidRDefault="009D207A" w:rsidP="009D207A">
      <w:pPr>
        <w:spacing w:after="0"/>
        <w:rPr>
          <w:rFonts w:ascii="Franklin Gothic Book" w:hAnsi="Franklin Gothic Book"/>
          <w:sz w:val="18"/>
          <w:szCs w:val="18"/>
        </w:rPr>
      </w:pPr>
    </w:p>
    <w:p w14:paraId="18016795" w14:textId="2FAC5725" w:rsidR="009D207A" w:rsidRPr="0064719D" w:rsidRDefault="009D207A" w:rsidP="00F27387">
      <w:pPr>
        <w:spacing w:after="120" w:line="240" w:lineRule="auto"/>
        <w:jc w:val="left"/>
        <w:rPr>
          <w:rFonts w:ascii="Franklin Gothic Book" w:hAnsi="Franklin Gothic Book" w:cs="Times New Roman"/>
          <w:sz w:val="18"/>
          <w:szCs w:val="18"/>
        </w:rPr>
      </w:pPr>
      <w:r w:rsidRPr="0064719D">
        <w:rPr>
          <w:rFonts w:ascii="Franklin Gothic Book" w:hAnsi="Franklin Gothic Book" w:cs="Times New Roman"/>
          <w:sz w:val="18"/>
          <w:szCs w:val="18"/>
        </w:rPr>
        <w:t xml:space="preserve">Privilégier </w:t>
      </w:r>
      <w:r w:rsidRPr="0064719D">
        <w:rPr>
          <w:rFonts w:ascii="Franklin Gothic Book" w:hAnsi="Franklin Gothic Book"/>
          <w:sz w:val="18"/>
          <w:szCs w:val="18"/>
        </w:rPr>
        <w:t>l’utilisation</w:t>
      </w:r>
      <w:r w:rsidRPr="0064719D">
        <w:rPr>
          <w:rFonts w:ascii="Franklin Gothic Book" w:hAnsi="Franklin Gothic Book" w:cs="Times New Roman"/>
          <w:sz w:val="18"/>
          <w:szCs w:val="18"/>
        </w:rPr>
        <w:t xml:space="preserve"> du d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val="fr-FR" w:eastAsia="fr-CA"/>
        </w:rPr>
        <w:t>exlansoprazole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val="fr-FR" w:eastAsia="fr-CA"/>
        </w:rPr>
        <w:t xml:space="preserve"> </w:t>
      </w:r>
      <w:r w:rsidRPr="0064719D">
        <w:rPr>
          <w:rFonts w:ascii="Franklin Gothic Book" w:hAnsi="Franklin Gothic Book" w:cs="Times New Roman"/>
          <w:sz w:val="18"/>
          <w:szCs w:val="18"/>
        </w:rPr>
        <w:t>en présence d’un des critères suivants :</w:t>
      </w:r>
    </w:p>
    <w:p w14:paraId="08EF7B86" w14:textId="0D7AEAEC" w:rsidR="009D207A" w:rsidRPr="0064719D" w:rsidRDefault="009D207A" w:rsidP="009D207A">
      <w:pPr>
        <w:pStyle w:val="Paragraphedeliste"/>
        <w:numPr>
          <w:ilvl w:val="0"/>
          <w:numId w:val="8"/>
        </w:numPr>
        <w:spacing w:after="120" w:line="240" w:lineRule="auto"/>
        <w:ind w:left="284" w:hanging="284"/>
        <w:contextualSpacing w:val="0"/>
        <w:jc w:val="left"/>
        <w:rPr>
          <w:rFonts w:ascii="Franklin Gothic Book" w:hAnsi="Franklin Gothic Book" w:cs="Times New Roman"/>
          <w:sz w:val="18"/>
          <w:szCs w:val="18"/>
        </w:rPr>
      </w:pPr>
      <w:r w:rsidRPr="0064719D">
        <w:rPr>
          <w:rFonts w:ascii="Franklin Gothic Book" w:hAnsi="Franklin Gothic Book" w:cs="Times New Roman"/>
          <w:sz w:val="18"/>
          <w:szCs w:val="18"/>
        </w:rPr>
        <w:t>Âge plus de 65 ans;</w:t>
      </w:r>
    </w:p>
    <w:p w14:paraId="66628697" w14:textId="387D3191" w:rsidR="009D207A" w:rsidRPr="0064719D" w:rsidRDefault="00B375DD" w:rsidP="009D207A">
      <w:pPr>
        <w:pStyle w:val="Paragraphedeliste"/>
        <w:numPr>
          <w:ilvl w:val="0"/>
          <w:numId w:val="8"/>
        </w:numPr>
        <w:spacing w:after="120" w:line="240" w:lineRule="auto"/>
        <w:ind w:left="284" w:hanging="284"/>
        <w:contextualSpacing w:val="0"/>
        <w:jc w:val="left"/>
        <w:rPr>
          <w:rFonts w:ascii="Franklin Gothic Book" w:hAnsi="Franklin Gothic Book" w:cs="Times New Roman"/>
          <w:sz w:val="18"/>
          <w:szCs w:val="18"/>
        </w:rPr>
      </w:pPr>
      <w:r w:rsidRPr="0064719D">
        <w:rPr>
          <w:rFonts w:ascii="Franklin Gothic Book" w:hAnsi="Franklin Gothic Book" w:cs="Times New Roman"/>
          <w:sz w:val="18"/>
          <w:szCs w:val="18"/>
        </w:rPr>
        <w:t>Antécédent</w:t>
      </w:r>
      <w:r w:rsidR="009D207A" w:rsidRPr="0064719D">
        <w:rPr>
          <w:rFonts w:ascii="Franklin Gothic Book" w:hAnsi="Franklin Gothic Book" w:cs="Times New Roman"/>
          <w:sz w:val="18"/>
          <w:szCs w:val="18"/>
        </w:rPr>
        <w:t xml:space="preserve"> d’</w:t>
      </w:r>
      <w:proofErr w:type="spellStart"/>
      <w:r w:rsidR="009D207A" w:rsidRPr="0064719D">
        <w:rPr>
          <w:rFonts w:ascii="Franklin Gothic Book" w:hAnsi="Franklin Gothic Book" w:cs="Times New Roman"/>
          <w:sz w:val="18"/>
          <w:szCs w:val="18"/>
        </w:rPr>
        <w:t>ulcus</w:t>
      </w:r>
      <w:proofErr w:type="spellEnd"/>
      <w:r w:rsidR="009D207A" w:rsidRPr="0064719D">
        <w:rPr>
          <w:rFonts w:ascii="Franklin Gothic Book" w:hAnsi="Franklin Gothic Book" w:cs="Times New Roman"/>
          <w:sz w:val="18"/>
          <w:szCs w:val="18"/>
        </w:rPr>
        <w:t>.</w:t>
      </w:r>
    </w:p>
    <w:p w14:paraId="6CD2308F" w14:textId="6D8F1271" w:rsidR="009D207A" w:rsidRPr="0064719D" w:rsidRDefault="009D207A" w:rsidP="009D207A">
      <w:pPr>
        <w:jc w:val="left"/>
        <w:rPr>
          <w:rFonts w:ascii="Franklin Gothic Book" w:hAnsi="Franklin Gothic Book" w:cs="Times New Roman"/>
          <w:sz w:val="18"/>
          <w:szCs w:val="18"/>
          <w:lang w:val="fr-FR"/>
        </w:rPr>
      </w:pPr>
      <w:r w:rsidRPr="0064719D">
        <w:rPr>
          <w:rFonts w:ascii="Franklin Gothic Book" w:hAnsi="Franklin Gothic Book" w:cs="Times New Roman"/>
          <w:sz w:val="18"/>
          <w:szCs w:val="18"/>
        </w:rPr>
        <w:t xml:space="preserve">Il n’est pas nécessaire d’ajouter le </w:t>
      </w:r>
      <w:proofErr w:type="spellStart"/>
      <w:r w:rsidRPr="0064719D">
        <w:rPr>
          <w:rFonts w:ascii="Franklin Gothic Book" w:hAnsi="Franklin Gothic Book" w:cs="Times New Roman"/>
          <w:sz w:val="18"/>
          <w:szCs w:val="18"/>
        </w:rPr>
        <w:t>dexlansoprazole</w:t>
      </w:r>
      <w:proofErr w:type="spellEnd"/>
      <w:r w:rsidRPr="0064719D">
        <w:rPr>
          <w:rFonts w:ascii="Franklin Gothic Book" w:hAnsi="Franklin Gothic Book" w:cs="Times New Roman"/>
          <w:sz w:val="18"/>
          <w:szCs w:val="18"/>
        </w:rPr>
        <w:t xml:space="preserve"> (</w:t>
      </w:r>
      <w:proofErr w:type="spellStart"/>
      <w:r w:rsidRPr="0064719D">
        <w:rPr>
          <w:rFonts w:ascii="Franklin Gothic Book" w:hAnsi="Franklin Gothic Book" w:cs="Times New Roman"/>
          <w:sz w:val="18"/>
          <w:szCs w:val="18"/>
        </w:rPr>
        <w:t>Dexilant</w:t>
      </w:r>
      <w:proofErr w:type="spellEnd"/>
      <w:r w:rsidRPr="0064719D">
        <w:rPr>
          <w:rFonts w:ascii="Franklin Gothic Book" w:hAnsi="Franklin Gothic Book" w:cs="Times New Roman"/>
          <w:sz w:val="18"/>
          <w:szCs w:val="18"/>
        </w:rPr>
        <w:t>) si l</w:t>
      </w:r>
      <w:r w:rsidR="00B375DD" w:rsidRPr="0064719D">
        <w:rPr>
          <w:rFonts w:ascii="Franklin Gothic Book" w:hAnsi="Franklin Gothic Book" w:cs="Times New Roman"/>
          <w:sz w:val="18"/>
          <w:szCs w:val="18"/>
        </w:rPr>
        <w:t>’usager</w:t>
      </w:r>
      <w:r w:rsidRPr="0064719D">
        <w:rPr>
          <w:rFonts w:ascii="Franklin Gothic Book" w:hAnsi="Franklin Gothic Book" w:cs="Times New Roman"/>
          <w:sz w:val="18"/>
          <w:szCs w:val="18"/>
        </w:rPr>
        <w:t xml:space="preserve"> prend un inhibiteur de la pompe à protons (IPP) de façon régulière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dexlansoprazole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Dexilant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) ou 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ésoméprazole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Nexium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) ou 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lansoprazole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Prevacid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) ou 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oméprazole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Losec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) ou 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pantoprazole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Pantoloc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) ou 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rabéprazole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 xml:space="preserve"> (</w:t>
      </w:r>
      <w:proofErr w:type="spellStart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Pariet</w:t>
      </w:r>
      <w:proofErr w:type="spellEnd"/>
      <w:r w:rsidRPr="0064719D">
        <w:rPr>
          <w:rFonts w:ascii="Franklin Gothic Book" w:eastAsia="Times New Roman" w:hAnsi="Franklin Gothic Book" w:cs="Arial"/>
          <w:sz w:val="18"/>
          <w:szCs w:val="18"/>
          <w:lang w:eastAsia="fr-CA"/>
        </w:rPr>
        <w:t>).</w:t>
      </w:r>
    </w:p>
    <w:sectPr w:rsidR="009D207A" w:rsidRPr="0064719D" w:rsidSect="0092070C">
      <w:footerReference w:type="default" r:id="rId19"/>
      <w:footerReference w:type="first" r:id="rId20"/>
      <w:pgSz w:w="12240" w:h="15840" w:code="1"/>
      <w:pgMar w:top="794" w:right="567" w:bottom="794" w:left="964" w:header="709" w:footer="284" w:gutter="0"/>
      <w:pgBorders w:offsetFrom="page">
        <w:top w:val="single" w:sz="4" w:space="24" w:color="FABF8F" w:themeColor="accent6" w:themeTint="99"/>
        <w:left w:val="single" w:sz="4" w:space="24" w:color="FABF8F" w:themeColor="accent6" w:themeTint="99"/>
        <w:bottom w:val="single" w:sz="4" w:space="24" w:color="FABF8F" w:themeColor="accent6" w:themeTint="99"/>
        <w:right w:val="single" w:sz="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659D1" w14:textId="77777777" w:rsidR="00797A05" w:rsidRDefault="00797A05" w:rsidP="00D16F25">
      <w:pPr>
        <w:spacing w:after="0" w:line="240" w:lineRule="auto"/>
      </w:pPr>
      <w:r>
        <w:separator/>
      </w:r>
    </w:p>
  </w:endnote>
  <w:endnote w:type="continuationSeparator" w:id="0">
    <w:p w14:paraId="7D5D4C58" w14:textId="77777777" w:rsidR="00797A05" w:rsidRDefault="00797A05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19D88" w14:textId="77777777" w:rsidR="00CF3930" w:rsidRDefault="00CF3930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241"/>
      <w:gridCol w:w="7514"/>
      <w:gridCol w:w="2170"/>
    </w:tblGrid>
    <w:tr w:rsidR="00B375DD" w:rsidRPr="004E1AE2" w14:paraId="00AB7E3A" w14:textId="77777777" w:rsidTr="007B6663">
      <w:trPr>
        <w:jc w:val="center"/>
      </w:trPr>
      <w:tc>
        <w:tcPr>
          <w:tcW w:w="568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3A4677FA" w14:textId="77777777" w:rsidR="00B375DD" w:rsidRPr="00630AE7" w:rsidRDefault="00B375DD" w:rsidP="007B6663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43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C758B36" w14:textId="77777777" w:rsidR="00B375DD" w:rsidRPr="00630AE7" w:rsidRDefault="00B375DD" w:rsidP="007B6663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993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46A64D9" w14:textId="77777777" w:rsidR="00B375DD" w:rsidRPr="00630AE7" w:rsidRDefault="00B375DD" w:rsidP="007B6663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B375DD" w:rsidRPr="004E1AE2" w14:paraId="6ECF4709" w14:textId="77777777" w:rsidTr="007B6663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4E161CAF" w14:textId="77777777" w:rsidR="00B375DD" w:rsidRPr="00F13BFE" w:rsidRDefault="00726C48" w:rsidP="007B6663">
          <w:pPr>
            <w:pStyle w:val="Pieddepage"/>
            <w:rPr>
              <w:rFonts w:ascii="Franklin Gothic Book" w:hAnsi="Franklin Gothic Book"/>
            </w:rPr>
          </w:pPr>
          <w:sdt>
            <w:sdtPr>
              <w:rPr>
                <w:rFonts w:ascii="Franklin Gothic Book" w:hAnsi="Franklin Gothic Book" w:cs="Calibri"/>
              </w:rPr>
              <w:id w:val="-1684506294"/>
              <w:temporary/>
              <w:showingPlcHdr/>
            </w:sdtPr>
            <w:sdtEndPr/>
            <w:sdtContent>
              <w:r w:rsidR="00B375DD" w:rsidRPr="00F13BFE">
                <w:rPr>
                  <w:rStyle w:val="Textedelespacerserv"/>
                  <w:rFonts w:ascii="Franklin Gothic Book" w:eastAsia="Calibri" w:hAnsi="Franklin Gothic Book" w:cs="Calibri"/>
                  <w:color w:val="365F91" w:themeColor="accent1" w:themeShade="BF"/>
                  <w:sz w:val="20"/>
                </w:rPr>
                <w:t>No produit</w:t>
              </w:r>
            </w:sdtContent>
          </w:sdt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1574675" w14:textId="77777777" w:rsidR="00B375DD" w:rsidRPr="00630AE7" w:rsidRDefault="00B375DD" w:rsidP="007B6663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993" w:type="pct"/>
          <w:vMerge w:val="restart"/>
          <w:tcBorders>
            <w:top w:val="nil"/>
            <w:left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4C36D67D" w14:textId="77777777" w:rsidR="00B375DD" w:rsidRPr="007E60A7" w:rsidRDefault="00B375DD" w:rsidP="007B6663">
          <w:pPr>
            <w:pStyle w:val="Pieddepage"/>
            <w:spacing w:before="40"/>
            <w:ind w:left="-108" w:right="77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B375DD" w:rsidRPr="004E1AE2" w14:paraId="3FF34EB1" w14:textId="77777777" w:rsidTr="007B6663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20E50501" w14:textId="77777777" w:rsidR="00B375DD" w:rsidRPr="00F13BFE" w:rsidRDefault="00B375DD" w:rsidP="007B6663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2024-10</w:t>
          </w: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0CFDBE06" w14:textId="77777777" w:rsidR="00B375DD" w:rsidRPr="00837D2B" w:rsidRDefault="00726C48" w:rsidP="007B6663">
          <w:pPr>
            <w:spacing w:line="220" w:lineRule="exact"/>
            <w:jc w:val="center"/>
            <w:rPr>
              <w:rFonts w:ascii="Franklin Gothic Book" w:eastAsia="Calibri" w:hAnsi="Franklin Gothic Book" w:cs="Times New Roman"/>
              <w:caps/>
              <w:spacing w:val="-6"/>
            </w:rPr>
          </w:pPr>
          <w:sdt>
            <w:sdtPr>
              <w:rPr>
                <w:rFonts w:ascii="Franklin Gothic Book" w:eastAsia="Calibri" w:hAnsi="Franklin Gothic Book" w:cs="Times New Roman"/>
                <w:caps/>
                <w:spacing w:val="-6"/>
                <w:szCs w:val="22"/>
              </w:rPr>
              <w:id w:val="81261478"/>
            </w:sdtPr>
            <w:sdtEndPr>
              <w:rPr>
                <w:rFonts w:ascii="Calibri" w:hAnsi="Calibri" w:cs="Calibri"/>
                <w:b/>
                <w:caps w:val="0"/>
                <w:sz w:val="16"/>
                <w:szCs w:val="20"/>
              </w:rPr>
            </w:sdtEndPr>
            <w:sdtContent>
              <w:r w:rsidR="00B375DD"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t>postopératoire Chirurgie orthopédique</w:t>
              </w:r>
            </w:sdtContent>
          </w:sdt>
          <w:r w:rsidR="00B375DD">
            <w:rPr>
              <w:rFonts w:ascii="Calibri" w:eastAsia="Calibri" w:hAnsi="Calibri" w:cs="Calibri"/>
              <w:b/>
              <w:spacing w:val="-6"/>
              <w:sz w:val="16"/>
            </w:rPr>
            <w:t xml:space="preserve"> </w:t>
          </w:r>
        </w:p>
      </w:tc>
      <w:tc>
        <w:tcPr>
          <w:tcW w:w="993" w:type="pct"/>
          <w:vMerge/>
          <w:tcBorders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7D6FAAAB" w14:textId="77777777" w:rsidR="00B375DD" w:rsidRPr="000425DB" w:rsidRDefault="00B375DD" w:rsidP="007B6663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6BD28864" w14:textId="77777777" w:rsidR="006E2EEA" w:rsidRDefault="006E2EEA" w:rsidP="006E2EE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1241"/>
      <w:gridCol w:w="7514"/>
      <w:gridCol w:w="2170"/>
    </w:tblGrid>
    <w:tr w:rsidR="00B375DD" w:rsidRPr="004E1AE2" w14:paraId="448E0F71" w14:textId="77777777" w:rsidTr="007B6663">
      <w:trPr>
        <w:jc w:val="center"/>
      </w:trPr>
      <w:tc>
        <w:tcPr>
          <w:tcW w:w="568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9F48DCA" w14:textId="77777777" w:rsidR="00B375DD" w:rsidRPr="00630AE7" w:rsidRDefault="00B375DD" w:rsidP="007B6663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343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55F03D9F" w14:textId="77777777" w:rsidR="00B375DD" w:rsidRPr="00630AE7" w:rsidRDefault="00B375DD" w:rsidP="007B6663">
          <w:pPr>
            <w:pStyle w:val="Pieddepage"/>
            <w:spacing w:before="40"/>
            <w:jc w:val="center"/>
            <w:rPr>
              <w:rFonts w:ascii="Franklin Gothic Book" w:hAnsi="Franklin Gothic Book" w:cs="Times New Roman"/>
              <w:b/>
              <w:sz w:val="2"/>
              <w:szCs w:val="24"/>
            </w:rPr>
          </w:pPr>
        </w:p>
      </w:tc>
      <w:tc>
        <w:tcPr>
          <w:tcW w:w="993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7C78E249" w14:textId="77777777" w:rsidR="00B375DD" w:rsidRPr="00630AE7" w:rsidRDefault="00B375DD" w:rsidP="007B6663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  <w:sz w:val="2"/>
            </w:rPr>
          </w:pPr>
        </w:p>
      </w:tc>
    </w:tr>
    <w:tr w:rsidR="00B375DD" w:rsidRPr="004E1AE2" w14:paraId="6BD07EFA" w14:textId="77777777" w:rsidTr="007B6663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18F344BC" w14:textId="2880D6C2" w:rsidR="00B375DD" w:rsidRPr="00F13BFE" w:rsidRDefault="00B375DD" w:rsidP="007B6663">
          <w:pPr>
            <w:pStyle w:val="Pieddepage"/>
            <w:rPr>
              <w:rFonts w:ascii="Franklin Gothic Book" w:hAnsi="Franklin Gothic Book"/>
            </w:rPr>
          </w:pP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47A09C3D" w14:textId="77777777" w:rsidR="00B375DD" w:rsidRPr="00630AE7" w:rsidRDefault="00B375DD" w:rsidP="007B6663">
          <w:pPr>
            <w:pStyle w:val="Pieddepage"/>
            <w:tabs>
              <w:tab w:val="clear" w:pos="4320"/>
            </w:tabs>
            <w:spacing w:before="40"/>
            <w:jc w:val="center"/>
            <w:rPr>
              <w:rFonts w:ascii="Franklin Gothic Book" w:hAnsi="Franklin Gothic Book" w:cs="Times New Roman"/>
              <w:b/>
              <w:sz w:val="24"/>
              <w:szCs w:val="24"/>
            </w:rPr>
          </w:pPr>
          <w:r w:rsidRPr="00630AE7">
            <w:rPr>
              <w:rFonts w:ascii="Franklin Gothic Book" w:hAnsi="Franklin Gothic Book" w:cs="Times New Roman"/>
              <w:b/>
              <w:szCs w:val="24"/>
            </w:rPr>
            <w:t>ORDONNANCES PHARMACEUTIQUES</w:t>
          </w:r>
        </w:p>
      </w:tc>
      <w:tc>
        <w:tcPr>
          <w:tcW w:w="993" w:type="pct"/>
          <w:vMerge w:val="restart"/>
          <w:tcBorders>
            <w:top w:val="nil"/>
            <w:left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7796B5FC" w14:textId="77777777" w:rsidR="00B375DD" w:rsidRPr="007E60A7" w:rsidRDefault="00B375DD" w:rsidP="007B6663">
          <w:pPr>
            <w:pStyle w:val="Pieddepage"/>
            <w:spacing w:before="40"/>
            <w:ind w:left="-108" w:right="77"/>
            <w:jc w:val="right"/>
            <w:rPr>
              <w:rFonts w:ascii="Franklin Gothic Book" w:hAnsi="Franklin Gothic Book" w:cs="Times New Roman"/>
              <w:spacing w:val="-4"/>
            </w:rPr>
          </w:pPr>
          <w:r w:rsidRPr="000425DB"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B375DD" w:rsidRPr="004E1AE2" w14:paraId="72DF91EC" w14:textId="77777777" w:rsidTr="007B6663">
      <w:trPr>
        <w:jc w:val="center"/>
      </w:trPr>
      <w:tc>
        <w:tcPr>
          <w:tcW w:w="568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38A43561" w14:textId="69890493" w:rsidR="00B375DD" w:rsidRPr="00F13BFE" w:rsidRDefault="00B375DD" w:rsidP="007B6663">
          <w:pPr>
            <w:pStyle w:val="Pieddepage"/>
            <w:rPr>
              <w:rFonts w:ascii="Franklin Gothic Book" w:hAnsi="Franklin Gothic Book"/>
            </w:rPr>
          </w:pPr>
          <w:r>
            <w:rPr>
              <w:rFonts w:ascii="Franklin Gothic Book" w:hAnsi="Franklin Gothic Book"/>
            </w:rPr>
            <w:t>202</w:t>
          </w:r>
          <w:r w:rsidR="007472F3">
            <w:rPr>
              <w:rFonts w:ascii="Franklin Gothic Book" w:hAnsi="Franklin Gothic Book"/>
            </w:rPr>
            <w:t>5</w:t>
          </w:r>
          <w:r>
            <w:rPr>
              <w:rFonts w:ascii="Franklin Gothic Book" w:hAnsi="Franklin Gothic Book"/>
            </w:rPr>
            <w:t>-</w:t>
          </w:r>
          <w:r w:rsidR="007472F3">
            <w:rPr>
              <w:rFonts w:ascii="Franklin Gothic Book" w:hAnsi="Franklin Gothic Book"/>
            </w:rPr>
            <w:t>01</w:t>
          </w:r>
        </w:p>
      </w:tc>
      <w:tc>
        <w:tcPr>
          <w:tcW w:w="343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0EA0AE1F" w14:textId="5950B0B4" w:rsidR="00B375DD" w:rsidRPr="00837D2B" w:rsidRDefault="00726C48" w:rsidP="00B375DD">
          <w:pPr>
            <w:spacing w:line="220" w:lineRule="exact"/>
            <w:jc w:val="center"/>
            <w:rPr>
              <w:rFonts w:ascii="Franklin Gothic Book" w:eastAsia="Calibri" w:hAnsi="Franklin Gothic Book" w:cs="Times New Roman"/>
              <w:caps/>
              <w:spacing w:val="-6"/>
            </w:rPr>
          </w:pPr>
          <w:sdt>
            <w:sdtPr>
              <w:rPr>
                <w:rFonts w:ascii="Franklin Gothic Book" w:eastAsia="Calibri" w:hAnsi="Franklin Gothic Book" w:cs="Times New Roman"/>
                <w:caps/>
                <w:spacing w:val="-6"/>
                <w:szCs w:val="22"/>
              </w:rPr>
              <w:id w:val="1206534842"/>
            </w:sdtPr>
            <w:sdtEndPr>
              <w:rPr>
                <w:rFonts w:ascii="Calibri" w:hAnsi="Calibri" w:cs="Calibri"/>
                <w:b/>
                <w:caps w:val="0"/>
                <w:sz w:val="16"/>
                <w:szCs w:val="20"/>
              </w:rPr>
            </w:sdtEndPr>
            <w:sdtContent>
              <w:r w:rsidR="00CF3930"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t>chirurgie orthopédique</w:t>
              </w:r>
              <w:r w:rsidR="00B375DD">
                <w:rPr>
                  <w:rFonts w:ascii="Franklin Gothic Book" w:eastAsia="Calibri" w:hAnsi="Franklin Gothic Book" w:cs="Times New Roman"/>
                  <w:caps/>
                  <w:spacing w:val="-6"/>
                  <w:szCs w:val="22"/>
                </w:rPr>
                <w:t xml:space="preserve"> - postopératoire </w:t>
              </w:r>
            </w:sdtContent>
          </w:sdt>
          <w:r w:rsidR="00B375DD">
            <w:rPr>
              <w:rFonts w:ascii="Calibri" w:eastAsia="Calibri" w:hAnsi="Calibri" w:cs="Calibri"/>
              <w:b/>
              <w:spacing w:val="-6"/>
              <w:sz w:val="16"/>
            </w:rPr>
            <w:t xml:space="preserve"> </w:t>
          </w:r>
        </w:p>
      </w:tc>
      <w:tc>
        <w:tcPr>
          <w:tcW w:w="993" w:type="pct"/>
          <w:vMerge/>
          <w:tcBorders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4544939C" w14:textId="77777777" w:rsidR="00B375DD" w:rsidRPr="000425DB" w:rsidRDefault="00B375DD" w:rsidP="007B6663">
          <w:pPr>
            <w:pStyle w:val="Pieddepage"/>
            <w:spacing w:before="40"/>
            <w:jc w:val="right"/>
            <w:rPr>
              <w:rFonts w:ascii="Franklin Gothic Book" w:hAnsi="Franklin Gothic Book" w:cs="Times New Roman"/>
              <w:color w:val="E36C0A" w:themeColor="accent6" w:themeShade="BF"/>
              <w:spacing w:val="-4"/>
            </w:rPr>
          </w:pPr>
        </w:p>
      </w:tc>
    </w:tr>
  </w:tbl>
  <w:p w14:paraId="2153FF75" w14:textId="77777777" w:rsidR="00B375DD" w:rsidRDefault="00B375DD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C0FD1" w14:textId="77777777" w:rsidR="000422A9" w:rsidRDefault="000422A9" w:rsidP="006E2EEA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2085" w14:textId="77777777" w:rsidR="00B375DD" w:rsidRDefault="00B375D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81AB1" w14:textId="77777777" w:rsidR="00797A05" w:rsidRDefault="00797A05" w:rsidP="00D16F25">
      <w:pPr>
        <w:spacing w:after="0" w:line="240" w:lineRule="auto"/>
      </w:pPr>
      <w:r>
        <w:separator/>
      </w:r>
    </w:p>
  </w:footnote>
  <w:footnote w:type="continuationSeparator" w:id="0">
    <w:p w14:paraId="458507AA" w14:textId="77777777" w:rsidR="00797A05" w:rsidRDefault="00797A05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BEDFF" w14:textId="77777777" w:rsidR="00CF3930" w:rsidRDefault="00CF393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70025" w14:textId="77777777" w:rsidR="00CF3930" w:rsidRDefault="00CF393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4F77A" w14:textId="77777777" w:rsidR="00CF3930" w:rsidRDefault="00CF393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54F42"/>
    <w:multiLevelType w:val="hybridMultilevel"/>
    <w:tmpl w:val="AA60977C"/>
    <w:lvl w:ilvl="0" w:tplc="18FA7AF0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C3BE9"/>
    <w:multiLevelType w:val="hybridMultilevel"/>
    <w:tmpl w:val="776035CA"/>
    <w:lvl w:ilvl="0" w:tplc="BF2EE80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91C68"/>
    <w:multiLevelType w:val="hybridMultilevel"/>
    <w:tmpl w:val="EF726D6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008BD"/>
    <w:multiLevelType w:val="hybridMultilevel"/>
    <w:tmpl w:val="D876CAE8"/>
    <w:lvl w:ilvl="0" w:tplc="658280F6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953EF"/>
    <w:multiLevelType w:val="hybridMultilevel"/>
    <w:tmpl w:val="6B78384E"/>
    <w:lvl w:ilvl="0" w:tplc="BF2EE80C">
      <w:start w:val="1"/>
      <w:numFmt w:val="bullet"/>
      <w:lvlText w:val=""/>
      <w:lvlJc w:val="left"/>
      <w:pPr>
        <w:ind w:left="992" w:hanging="360"/>
      </w:pPr>
      <w:rPr>
        <w:rFonts w:ascii="Wingdings" w:hAnsi="Wingdings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9">
    <w:nsid w:val="3233036E"/>
    <w:multiLevelType w:val="hybridMultilevel"/>
    <w:tmpl w:val="A2E6FB38"/>
    <w:lvl w:ilvl="0" w:tplc="0C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B7393"/>
    <w:multiLevelType w:val="hybridMultilevel"/>
    <w:tmpl w:val="4D2A9B3E"/>
    <w:lvl w:ilvl="0" w:tplc="BF2EE80C">
      <w:start w:val="1"/>
      <w:numFmt w:val="bullet"/>
      <w:lvlText w:val=""/>
      <w:lvlJc w:val="left"/>
      <w:pPr>
        <w:ind w:left="4187" w:hanging="360"/>
      </w:pPr>
      <w:rPr>
        <w:rFonts w:ascii="Wingdings" w:hAnsi="Wingdings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abstractNum w:abstractNumId="12">
    <w:nsid w:val="33B96D9C"/>
    <w:multiLevelType w:val="hybridMultilevel"/>
    <w:tmpl w:val="3604AFEA"/>
    <w:lvl w:ilvl="0" w:tplc="BF2EE80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21784"/>
    <w:multiLevelType w:val="hybridMultilevel"/>
    <w:tmpl w:val="C2086286"/>
    <w:lvl w:ilvl="0" w:tplc="BF2EE80C">
      <w:start w:val="1"/>
      <w:numFmt w:val="bullet"/>
      <w:lvlText w:val=""/>
      <w:lvlJc w:val="left"/>
      <w:pPr>
        <w:ind w:left="4187" w:hanging="360"/>
      </w:pPr>
      <w:rPr>
        <w:rFonts w:ascii="Wingdings" w:hAnsi="Wingdings"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8B4821"/>
    <w:multiLevelType w:val="hybridMultilevel"/>
    <w:tmpl w:val="D3C4B4E4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37F63"/>
    <w:multiLevelType w:val="hybridMultilevel"/>
    <w:tmpl w:val="8578D8F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4"/>
  </w:num>
  <w:num w:numId="9">
    <w:abstractNumId w:val="8"/>
  </w:num>
  <w:num w:numId="10">
    <w:abstractNumId w:val="11"/>
  </w:num>
  <w:num w:numId="11">
    <w:abstractNumId w:val="15"/>
  </w:num>
  <w:num w:numId="12">
    <w:abstractNumId w:val="13"/>
  </w:num>
  <w:num w:numId="13">
    <w:abstractNumId w:val="7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1C6B"/>
    <w:rsid w:val="00013621"/>
    <w:rsid w:val="00013A6F"/>
    <w:rsid w:val="00014654"/>
    <w:rsid w:val="000153BC"/>
    <w:rsid w:val="00016F85"/>
    <w:rsid w:val="0001705C"/>
    <w:rsid w:val="000200C4"/>
    <w:rsid w:val="00021001"/>
    <w:rsid w:val="000305AE"/>
    <w:rsid w:val="0003298C"/>
    <w:rsid w:val="000341E3"/>
    <w:rsid w:val="00034BB5"/>
    <w:rsid w:val="00036F69"/>
    <w:rsid w:val="00040289"/>
    <w:rsid w:val="000422A9"/>
    <w:rsid w:val="000425DB"/>
    <w:rsid w:val="000425E5"/>
    <w:rsid w:val="000429D8"/>
    <w:rsid w:val="00044B30"/>
    <w:rsid w:val="0005044F"/>
    <w:rsid w:val="00062140"/>
    <w:rsid w:val="00066498"/>
    <w:rsid w:val="0006719C"/>
    <w:rsid w:val="00070E19"/>
    <w:rsid w:val="00071405"/>
    <w:rsid w:val="00074353"/>
    <w:rsid w:val="00082B7C"/>
    <w:rsid w:val="000833BE"/>
    <w:rsid w:val="00091D29"/>
    <w:rsid w:val="00093E41"/>
    <w:rsid w:val="000A76E9"/>
    <w:rsid w:val="000B0867"/>
    <w:rsid w:val="000B0CE2"/>
    <w:rsid w:val="000B652E"/>
    <w:rsid w:val="000E1507"/>
    <w:rsid w:val="000E5111"/>
    <w:rsid w:val="000F1FEF"/>
    <w:rsid w:val="000F4035"/>
    <w:rsid w:val="000F63E3"/>
    <w:rsid w:val="0010343D"/>
    <w:rsid w:val="0010733E"/>
    <w:rsid w:val="00110A93"/>
    <w:rsid w:val="00111194"/>
    <w:rsid w:val="00111F62"/>
    <w:rsid w:val="00112F33"/>
    <w:rsid w:val="0011565E"/>
    <w:rsid w:val="001170B5"/>
    <w:rsid w:val="00127ECF"/>
    <w:rsid w:val="001314C9"/>
    <w:rsid w:val="00132882"/>
    <w:rsid w:val="00134D46"/>
    <w:rsid w:val="0013555B"/>
    <w:rsid w:val="001409BD"/>
    <w:rsid w:val="00143782"/>
    <w:rsid w:val="001450FE"/>
    <w:rsid w:val="00152569"/>
    <w:rsid w:val="00153C00"/>
    <w:rsid w:val="00160D44"/>
    <w:rsid w:val="0016654A"/>
    <w:rsid w:val="0017359A"/>
    <w:rsid w:val="00175345"/>
    <w:rsid w:val="0017736F"/>
    <w:rsid w:val="0018000E"/>
    <w:rsid w:val="00181E28"/>
    <w:rsid w:val="001820B0"/>
    <w:rsid w:val="00190A51"/>
    <w:rsid w:val="00195A6C"/>
    <w:rsid w:val="0019708C"/>
    <w:rsid w:val="001A06E9"/>
    <w:rsid w:val="001A47BA"/>
    <w:rsid w:val="001A5019"/>
    <w:rsid w:val="001A68AE"/>
    <w:rsid w:val="001A6E72"/>
    <w:rsid w:val="001B0D28"/>
    <w:rsid w:val="001B3148"/>
    <w:rsid w:val="001D0ECE"/>
    <w:rsid w:val="001E00A6"/>
    <w:rsid w:val="001E03AA"/>
    <w:rsid w:val="001E16D9"/>
    <w:rsid w:val="001E4AD7"/>
    <w:rsid w:val="001F24C6"/>
    <w:rsid w:val="001F7B38"/>
    <w:rsid w:val="001F7BFE"/>
    <w:rsid w:val="00200CF8"/>
    <w:rsid w:val="00203891"/>
    <w:rsid w:val="002055FE"/>
    <w:rsid w:val="002063BB"/>
    <w:rsid w:val="0020780B"/>
    <w:rsid w:val="00207DF8"/>
    <w:rsid w:val="002159C8"/>
    <w:rsid w:val="00220A6E"/>
    <w:rsid w:val="002255F5"/>
    <w:rsid w:val="002257F7"/>
    <w:rsid w:val="002269FA"/>
    <w:rsid w:val="002314A0"/>
    <w:rsid w:val="00235286"/>
    <w:rsid w:val="00235296"/>
    <w:rsid w:val="0024028A"/>
    <w:rsid w:val="00241AA9"/>
    <w:rsid w:val="0024723C"/>
    <w:rsid w:val="00252841"/>
    <w:rsid w:val="00253BAB"/>
    <w:rsid w:val="0025709E"/>
    <w:rsid w:val="002642DC"/>
    <w:rsid w:val="0026454D"/>
    <w:rsid w:val="00264D05"/>
    <w:rsid w:val="002701B1"/>
    <w:rsid w:val="00270786"/>
    <w:rsid w:val="002714BC"/>
    <w:rsid w:val="00273391"/>
    <w:rsid w:val="00275A80"/>
    <w:rsid w:val="00276847"/>
    <w:rsid w:val="00277BFA"/>
    <w:rsid w:val="0028011B"/>
    <w:rsid w:val="002805A5"/>
    <w:rsid w:val="00284C8A"/>
    <w:rsid w:val="002951A4"/>
    <w:rsid w:val="002A165F"/>
    <w:rsid w:val="002A3EC7"/>
    <w:rsid w:val="002B07B3"/>
    <w:rsid w:val="002B72C4"/>
    <w:rsid w:val="002C1273"/>
    <w:rsid w:val="002C43B5"/>
    <w:rsid w:val="002D65BF"/>
    <w:rsid w:val="002E5F3C"/>
    <w:rsid w:val="002E6151"/>
    <w:rsid w:val="002F1EF7"/>
    <w:rsid w:val="002F2D35"/>
    <w:rsid w:val="002F36AE"/>
    <w:rsid w:val="00301F87"/>
    <w:rsid w:val="00303E70"/>
    <w:rsid w:val="00310021"/>
    <w:rsid w:val="00311FF2"/>
    <w:rsid w:val="00316C85"/>
    <w:rsid w:val="00322936"/>
    <w:rsid w:val="003432BD"/>
    <w:rsid w:val="003477AA"/>
    <w:rsid w:val="00352A27"/>
    <w:rsid w:val="00356F69"/>
    <w:rsid w:val="0036567F"/>
    <w:rsid w:val="00375305"/>
    <w:rsid w:val="00375569"/>
    <w:rsid w:val="00377898"/>
    <w:rsid w:val="003858B7"/>
    <w:rsid w:val="00387940"/>
    <w:rsid w:val="00394575"/>
    <w:rsid w:val="003966E6"/>
    <w:rsid w:val="003A224D"/>
    <w:rsid w:val="003A32ED"/>
    <w:rsid w:val="003B1077"/>
    <w:rsid w:val="003B4326"/>
    <w:rsid w:val="003B6965"/>
    <w:rsid w:val="003C1933"/>
    <w:rsid w:val="003C2394"/>
    <w:rsid w:val="003D0A9E"/>
    <w:rsid w:val="003D517A"/>
    <w:rsid w:val="003E1174"/>
    <w:rsid w:val="003E2933"/>
    <w:rsid w:val="003E756A"/>
    <w:rsid w:val="003F085C"/>
    <w:rsid w:val="003F6B52"/>
    <w:rsid w:val="00407309"/>
    <w:rsid w:val="004114C0"/>
    <w:rsid w:val="00420738"/>
    <w:rsid w:val="00433033"/>
    <w:rsid w:val="004339E7"/>
    <w:rsid w:val="00434F25"/>
    <w:rsid w:val="004437CA"/>
    <w:rsid w:val="0044694E"/>
    <w:rsid w:val="00447DE3"/>
    <w:rsid w:val="004502CA"/>
    <w:rsid w:val="00457CA3"/>
    <w:rsid w:val="00466D82"/>
    <w:rsid w:val="00471107"/>
    <w:rsid w:val="00482107"/>
    <w:rsid w:val="00492AEC"/>
    <w:rsid w:val="00493687"/>
    <w:rsid w:val="00495B2C"/>
    <w:rsid w:val="004A0A54"/>
    <w:rsid w:val="004A1100"/>
    <w:rsid w:val="004B683A"/>
    <w:rsid w:val="004B7A57"/>
    <w:rsid w:val="004C191A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977"/>
    <w:rsid w:val="004F1FF1"/>
    <w:rsid w:val="004F214C"/>
    <w:rsid w:val="004F2628"/>
    <w:rsid w:val="00502439"/>
    <w:rsid w:val="00510A9C"/>
    <w:rsid w:val="00515E93"/>
    <w:rsid w:val="00516DE6"/>
    <w:rsid w:val="0052182B"/>
    <w:rsid w:val="005218D6"/>
    <w:rsid w:val="00536B76"/>
    <w:rsid w:val="00541715"/>
    <w:rsid w:val="00541D63"/>
    <w:rsid w:val="005440D1"/>
    <w:rsid w:val="0056473C"/>
    <w:rsid w:val="005727C8"/>
    <w:rsid w:val="005729B1"/>
    <w:rsid w:val="0057357C"/>
    <w:rsid w:val="00580896"/>
    <w:rsid w:val="00581D1B"/>
    <w:rsid w:val="005827AD"/>
    <w:rsid w:val="0058567C"/>
    <w:rsid w:val="00593CAD"/>
    <w:rsid w:val="005976D1"/>
    <w:rsid w:val="005A0E1A"/>
    <w:rsid w:val="005A2400"/>
    <w:rsid w:val="005A26A0"/>
    <w:rsid w:val="005A3E9F"/>
    <w:rsid w:val="005B1AD7"/>
    <w:rsid w:val="005B515C"/>
    <w:rsid w:val="005C0D15"/>
    <w:rsid w:val="005C732E"/>
    <w:rsid w:val="005D15D5"/>
    <w:rsid w:val="005D2FF1"/>
    <w:rsid w:val="005E2C23"/>
    <w:rsid w:val="005E4A99"/>
    <w:rsid w:val="005F051A"/>
    <w:rsid w:val="005F09F6"/>
    <w:rsid w:val="005F1672"/>
    <w:rsid w:val="005F2BBE"/>
    <w:rsid w:val="005F3EA1"/>
    <w:rsid w:val="005F5F37"/>
    <w:rsid w:val="005F6795"/>
    <w:rsid w:val="005F6EF5"/>
    <w:rsid w:val="00600FFE"/>
    <w:rsid w:val="006034D2"/>
    <w:rsid w:val="00605F08"/>
    <w:rsid w:val="00610B00"/>
    <w:rsid w:val="00620216"/>
    <w:rsid w:val="006215BC"/>
    <w:rsid w:val="006252EA"/>
    <w:rsid w:val="00630AE7"/>
    <w:rsid w:val="00632ADF"/>
    <w:rsid w:val="00635C2B"/>
    <w:rsid w:val="00636228"/>
    <w:rsid w:val="0064167D"/>
    <w:rsid w:val="0064333A"/>
    <w:rsid w:val="00643F61"/>
    <w:rsid w:val="0064719D"/>
    <w:rsid w:val="006521AC"/>
    <w:rsid w:val="00667B14"/>
    <w:rsid w:val="0067069D"/>
    <w:rsid w:val="00670847"/>
    <w:rsid w:val="00673F8F"/>
    <w:rsid w:val="00682BBB"/>
    <w:rsid w:val="006837B5"/>
    <w:rsid w:val="00695794"/>
    <w:rsid w:val="006967E3"/>
    <w:rsid w:val="00696A33"/>
    <w:rsid w:val="00696B2B"/>
    <w:rsid w:val="00697972"/>
    <w:rsid w:val="006A41A6"/>
    <w:rsid w:val="006A6651"/>
    <w:rsid w:val="006C6459"/>
    <w:rsid w:val="006C6732"/>
    <w:rsid w:val="006D36C7"/>
    <w:rsid w:val="006E2EEA"/>
    <w:rsid w:val="006E3F6A"/>
    <w:rsid w:val="006E5FB9"/>
    <w:rsid w:val="006E6187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26C48"/>
    <w:rsid w:val="00732BF7"/>
    <w:rsid w:val="00733328"/>
    <w:rsid w:val="007334F3"/>
    <w:rsid w:val="0073739E"/>
    <w:rsid w:val="00741993"/>
    <w:rsid w:val="00741CAE"/>
    <w:rsid w:val="00745B52"/>
    <w:rsid w:val="007472F3"/>
    <w:rsid w:val="0074748B"/>
    <w:rsid w:val="007519E5"/>
    <w:rsid w:val="007519EE"/>
    <w:rsid w:val="00767466"/>
    <w:rsid w:val="007709CC"/>
    <w:rsid w:val="00774E2B"/>
    <w:rsid w:val="00792C2B"/>
    <w:rsid w:val="00797A05"/>
    <w:rsid w:val="007B5879"/>
    <w:rsid w:val="007D699E"/>
    <w:rsid w:val="007E2DE3"/>
    <w:rsid w:val="007E3435"/>
    <w:rsid w:val="007E387C"/>
    <w:rsid w:val="007E5095"/>
    <w:rsid w:val="007E5230"/>
    <w:rsid w:val="007E60A7"/>
    <w:rsid w:val="007E62C7"/>
    <w:rsid w:val="007F48D7"/>
    <w:rsid w:val="008051E3"/>
    <w:rsid w:val="00805280"/>
    <w:rsid w:val="00815211"/>
    <w:rsid w:val="00815CEE"/>
    <w:rsid w:val="008202E2"/>
    <w:rsid w:val="008219E9"/>
    <w:rsid w:val="00822178"/>
    <w:rsid w:val="008328AB"/>
    <w:rsid w:val="00847159"/>
    <w:rsid w:val="008505BB"/>
    <w:rsid w:val="00851BA6"/>
    <w:rsid w:val="00861203"/>
    <w:rsid w:val="00864647"/>
    <w:rsid w:val="00866B4C"/>
    <w:rsid w:val="0087550D"/>
    <w:rsid w:val="00885399"/>
    <w:rsid w:val="00887F63"/>
    <w:rsid w:val="0089129D"/>
    <w:rsid w:val="008920E3"/>
    <w:rsid w:val="008A09BC"/>
    <w:rsid w:val="008A0BD7"/>
    <w:rsid w:val="008A70BF"/>
    <w:rsid w:val="008A7675"/>
    <w:rsid w:val="008B3E8E"/>
    <w:rsid w:val="008B6A15"/>
    <w:rsid w:val="008C5FD3"/>
    <w:rsid w:val="008D0C30"/>
    <w:rsid w:val="008D7766"/>
    <w:rsid w:val="008E36ED"/>
    <w:rsid w:val="008F118D"/>
    <w:rsid w:val="008F12F4"/>
    <w:rsid w:val="008F1D10"/>
    <w:rsid w:val="008F3923"/>
    <w:rsid w:val="008F4033"/>
    <w:rsid w:val="008F5F46"/>
    <w:rsid w:val="008F75E7"/>
    <w:rsid w:val="00900571"/>
    <w:rsid w:val="00901A01"/>
    <w:rsid w:val="009038C3"/>
    <w:rsid w:val="00905CC6"/>
    <w:rsid w:val="00905ED1"/>
    <w:rsid w:val="009116A7"/>
    <w:rsid w:val="00917F4E"/>
    <w:rsid w:val="0092070C"/>
    <w:rsid w:val="00924AC0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668E3"/>
    <w:rsid w:val="009752E1"/>
    <w:rsid w:val="00975FB3"/>
    <w:rsid w:val="00976FCE"/>
    <w:rsid w:val="00977D87"/>
    <w:rsid w:val="00983311"/>
    <w:rsid w:val="009839E0"/>
    <w:rsid w:val="00995652"/>
    <w:rsid w:val="00995CD8"/>
    <w:rsid w:val="0099660B"/>
    <w:rsid w:val="009A259E"/>
    <w:rsid w:val="009B4637"/>
    <w:rsid w:val="009C1084"/>
    <w:rsid w:val="009D207A"/>
    <w:rsid w:val="009D4239"/>
    <w:rsid w:val="009E26B0"/>
    <w:rsid w:val="009E3197"/>
    <w:rsid w:val="009E77E7"/>
    <w:rsid w:val="009F192E"/>
    <w:rsid w:val="009F46D5"/>
    <w:rsid w:val="009F4BCA"/>
    <w:rsid w:val="00A204E7"/>
    <w:rsid w:val="00A22BFA"/>
    <w:rsid w:val="00A24D1A"/>
    <w:rsid w:val="00A27FAD"/>
    <w:rsid w:val="00A3111E"/>
    <w:rsid w:val="00A31FBD"/>
    <w:rsid w:val="00A37B9F"/>
    <w:rsid w:val="00A402CD"/>
    <w:rsid w:val="00A4044B"/>
    <w:rsid w:val="00A42A7D"/>
    <w:rsid w:val="00A45F43"/>
    <w:rsid w:val="00A52B38"/>
    <w:rsid w:val="00A60AFD"/>
    <w:rsid w:val="00A76147"/>
    <w:rsid w:val="00A808FB"/>
    <w:rsid w:val="00A81C61"/>
    <w:rsid w:val="00AA42B5"/>
    <w:rsid w:val="00AA7219"/>
    <w:rsid w:val="00AA72DB"/>
    <w:rsid w:val="00AB1887"/>
    <w:rsid w:val="00AB2BA1"/>
    <w:rsid w:val="00AC0F6D"/>
    <w:rsid w:val="00AC0F99"/>
    <w:rsid w:val="00AC2042"/>
    <w:rsid w:val="00AC5A1F"/>
    <w:rsid w:val="00AC6F86"/>
    <w:rsid w:val="00AC7518"/>
    <w:rsid w:val="00AD16EB"/>
    <w:rsid w:val="00AE3280"/>
    <w:rsid w:val="00AE6F8F"/>
    <w:rsid w:val="00AE737C"/>
    <w:rsid w:val="00AF061D"/>
    <w:rsid w:val="00AF0A58"/>
    <w:rsid w:val="00AF6B83"/>
    <w:rsid w:val="00B05BC8"/>
    <w:rsid w:val="00B05FBB"/>
    <w:rsid w:val="00B10DB5"/>
    <w:rsid w:val="00B123D7"/>
    <w:rsid w:val="00B17655"/>
    <w:rsid w:val="00B25ACA"/>
    <w:rsid w:val="00B31D42"/>
    <w:rsid w:val="00B375DD"/>
    <w:rsid w:val="00B4301D"/>
    <w:rsid w:val="00B44948"/>
    <w:rsid w:val="00B479F4"/>
    <w:rsid w:val="00B51BFE"/>
    <w:rsid w:val="00B60330"/>
    <w:rsid w:val="00B614A8"/>
    <w:rsid w:val="00B6550B"/>
    <w:rsid w:val="00B668E8"/>
    <w:rsid w:val="00B66C0C"/>
    <w:rsid w:val="00B67EAD"/>
    <w:rsid w:val="00B77131"/>
    <w:rsid w:val="00B8086F"/>
    <w:rsid w:val="00B96A20"/>
    <w:rsid w:val="00BB1F10"/>
    <w:rsid w:val="00BC0E33"/>
    <w:rsid w:val="00BC11CE"/>
    <w:rsid w:val="00BC369E"/>
    <w:rsid w:val="00BC6B93"/>
    <w:rsid w:val="00BD2D2B"/>
    <w:rsid w:val="00BD7566"/>
    <w:rsid w:val="00BE2388"/>
    <w:rsid w:val="00BE620D"/>
    <w:rsid w:val="00BE6A87"/>
    <w:rsid w:val="00BF094F"/>
    <w:rsid w:val="00BF323C"/>
    <w:rsid w:val="00BF3834"/>
    <w:rsid w:val="00BF43E6"/>
    <w:rsid w:val="00BF5C26"/>
    <w:rsid w:val="00BF6A87"/>
    <w:rsid w:val="00C0455E"/>
    <w:rsid w:val="00C06B31"/>
    <w:rsid w:val="00C13468"/>
    <w:rsid w:val="00C13AB6"/>
    <w:rsid w:val="00C152FF"/>
    <w:rsid w:val="00C220B6"/>
    <w:rsid w:val="00C22789"/>
    <w:rsid w:val="00C23463"/>
    <w:rsid w:val="00C31086"/>
    <w:rsid w:val="00C31E39"/>
    <w:rsid w:val="00C334F1"/>
    <w:rsid w:val="00C37C06"/>
    <w:rsid w:val="00C45561"/>
    <w:rsid w:val="00C60A49"/>
    <w:rsid w:val="00C60FF8"/>
    <w:rsid w:val="00C64DE9"/>
    <w:rsid w:val="00C711A8"/>
    <w:rsid w:val="00C73BB0"/>
    <w:rsid w:val="00C74597"/>
    <w:rsid w:val="00C77A1B"/>
    <w:rsid w:val="00C81354"/>
    <w:rsid w:val="00C83027"/>
    <w:rsid w:val="00C9464F"/>
    <w:rsid w:val="00CB12B5"/>
    <w:rsid w:val="00CB5FCA"/>
    <w:rsid w:val="00CB7ECB"/>
    <w:rsid w:val="00CC127D"/>
    <w:rsid w:val="00CC205D"/>
    <w:rsid w:val="00CC62B2"/>
    <w:rsid w:val="00CD4554"/>
    <w:rsid w:val="00CE53E1"/>
    <w:rsid w:val="00CE6CAA"/>
    <w:rsid w:val="00CE7EDE"/>
    <w:rsid w:val="00CF0087"/>
    <w:rsid w:val="00CF3930"/>
    <w:rsid w:val="00D00BA0"/>
    <w:rsid w:val="00D034DC"/>
    <w:rsid w:val="00D0575D"/>
    <w:rsid w:val="00D07750"/>
    <w:rsid w:val="00D125A2"/>
    <w:rsid w:val="00D13380"/>
    <w:rsid w:val="00D14989"/>
    <w:rsid w:val="00D16F25"/>
    <w:rsid w:val="00D173DF"/>
    <w:rsid w:val="00D25461"/>
    <w:rsid w:val="00D32B1A"/>
    <w:rsid w:val="00D34A19"/>
    <w:rsid w:val="00D34F9B"/>
    <w:rsid w:val="00D364AF"/>
    <w:rsid w:val="00D37CDE"/>
    <w:rsid w:val="00D41F80"/>
    <w:rsid w:val="00D422AC"/>
    <w:rsid w:val="00D436B5"/>
    <w:rsid w:val="00D45B9A"/>
    <w:rsid w:val="00D510DF"/>
    <w:rsid w:val="00D52833"/>
    <w:rsid w:val="00D52A17"/>
    <w:rsid w:val="00D600D8"/>
    <w:rsid w:val="00D72694"/>
    <w:rsid w:val="00D735F9"/>
    <w:rsid w:val="00D76F0B"/>
    <w:rsid w:val="00D814B5"/>
    <w:rsid w:val="00D91C37"/>
    <w:rsid w:val="00D95576"/>
    <w:rsid w:val="00DA46BE"/>
    <w:rsid w:val="00DA4F9C"/>
    <w:rsid w:val="00DA79A6"/>
    <w:rsid w:val="00DB09A2"/>
    <w:rsid w:val="00DB237A"/>
    <w:rsid w:val="00DB4D51"/>
    <w:rsid w:val="00DB6CBF"/>
    <w:rsid w:val="00DB6D89"/>
    <w:rsid w:val="00DC12BF"/>
    <w:rsid w:val="00DC237A"/>
    <w:rsid w:val="00DC2B37"/>
    <w:rsid w:val="00DD284A"/>
    <w:rsid w:val="00DD48CF"/>
    <w:rsid w:val="00DE3997"/>
    <w:rsid w:val="00DF3D4A"/>
    <w:rsid w:val="00E02B7A"/>
    <w:rsid w:val="00E05629"/>
    <w:rsid w:val="00E07AEA"/>
    <w:rsid w:val="00E14E44"/>
    <w:rsid w:val="00E27A21"/>
    <w:rsid w:val="00E4430B"/>
    <w:rsid w:val="00E5250E"/>
    <w:rsid w:val="00E574F4"/>
    <w:rsid w:val="00E635C8"/>
    <w:rsid w:val="00E65DC0"/>
    <w:rsid w:val="00E81728"/>
    <w:rsid w:val="00E84B68"/>
    <w:rsid w:val="00E8643D"/>
    <w:rsid w:val="00E86729"/>
    <w:rsid w:val="00E86F19"/>
    <w:rsid w:val="00E94A6B"/>
    <w:rsid w:val="00EA6073"/>
    <w:rsid w:val="00EB084C"/>
    <w:rsid w:val="00EB0880"/>
    <w:rsid w:val="00EC2C59"/>
    <w:rsid w:val="00EC2D61"/>
    <w:rsid w:val="00EC5B8F"/>
    <w:rsid w:val="00ED0C88"/>
    <w:rsid w:val="00ED7AD5"/>
    <w:rsid w:val="00ED7D3B"/>
    <w:rsid w:val="00EE3FAA"/>
    <w:rsid w:val="00EE55D8"/>
    <w:rsid w:val="00EE5EE9"/>
    <w:rsid w:val="00EF3DF1"/>
    <w:rsid w:val="00EF64B3"/>
    <w:rsid w:val="00F01ECC"/>
    <w:rsid w:val="00F04E73"/>
    <w:rsid w:val="00F07C34"/>
    <w:rsid w:val="00F27387"/>
    <w:rsid w:val="00F32971"/>
    <w:rsid w:val="00F3316A"/>
    <w:rsid w:val="00F34AED"/>
    <w:rsid w:val="00F40978"/>
    <w:rsid w:val="00F40BBC"/>
    <w:rsid w:val="00F427FF"/>
    <w:rsid w:val="00F54F2A"/>
    <w:rsid w:val="00F55B93"/>
    <w:rsid w:val="00F60D1A"/>
    <w:rsid w:val="00F61F88"/>
    <w:rsid w:val="00F63673"/>
    <w:rsid w:val="00F65373"/>
    <w:rsid w:val="00F65590"/>
    <w:rsid w:val="00F65803"/>
    <w:rsid w:val="00F67B14"/>
    <w:rsid w:val="00F70A05"/>
    <w:rsid w:val="00F76E23"/>
    <w:rsid w:val="00F8508F"/>
    <w:rsid w:val="00F9085A"/>
    <w:rsid w:val="00F9695A"/>
    <w:rsid w:val="00FB0594"/>
    <w:rsid w:val="00FB08C0"/>
    <w:rsid w:val="00FB0A80"/>
    <w:rsid w:val="00FB3E27"/>
    <w:rsid w:val="00FB73CB"/>
    <w:rsid w:val="00FC009E"/>
    <w:rsid w:val="00FC42E1"/>
    <w:rsid w:val="00FD1215"/>
    <w:rsid w:val="00FE0206"/>
    <w:rsid w:val="00FE2BEC"/>
    <w:rsid w:val="00FE2E9C"/>
    <w:rsid w:val="00FE53A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C83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7D"/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1a43a41-18c1-4b66-833e-378fedf627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C1F9B0B83FC04FA554DD61E075274E" ma:contentTypeVersion="11" ma:contentTypeDescription="Create a new document." ma:contentTypeScope="" ma:versionID="456ec5add3fdfe62e5662f1b52ddda90">
  <xsd:schema xmlns:xsd="http://www.w3.org/2001/XMLSchema" xmlns:xs="http://www.w3.org/2001/XMLSchema" xmlns:p="http://schemas.microsoft.com/office/2006/metadata/properties" xmlns:ns3="91a43a41-18c1-4b66-833e-378fedf62758" targetNamespace="http://schemas.microsoft.com/office/2006/metadata/properties" ma:root="true" ma:fieldsID="f1a111c44e2237ab190fef042771a24c" ns3:_="">
    <xsd:import namespace="91a43a41-18c1-4b66-833e-378fedf6275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a43a41-18c1-4b66-833e-378fedf6275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CD9E1-48CE-448B-90EA-536AE6A73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C3C89C-4E29-4778-9ECC-72F6B1266B8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91a43a41-18c1-4b66-833e-378fedf6275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D7DA00-F1F3-4C08-8DE3-F54C6525F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a43a41-18c1-4b66-833e-378fedf627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B11CB-87CF-4BCF-9E12-C5BBD766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49</TotalTime>
  <Pages>2</Pages>
  <Words>896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Sophie Gaudreau</cp:lastModifiedBy>
  <cp:revision>10</cp:revision>
  <cp:lastPrinted>2022-11-02T14:46:00Z</cp:lastPrinted>
  <dcterms:created xsi:type="dcterms:W3CDTF">2025-05-01T20:21:00Z</dcterms:created>
  <dcterms:modified xsi:type="dcterms:W3CDTF">2025-05-15T20:17:00Z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2024-10-09T15:09:15Z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ced45bc7-4cdc-41cb-8c47-aa640b7d1546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0x01010069C1F9B0B83FC04FA554DD61E075274E</vt:lpwstr>
  </property>
</Properties>
</file>